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F21E4" w14:textId="77777777" w:rsidR="007766AC" w:rsidRPr="00F46012" w:rsidRDefault="007766AC" w:rsidP="007766AC">
      <w:pPr>
        <w:keepNext/>
        <w:keepLines/>
        <w:tabs>
          <w:tab w:val="left" w:pos="0"/>
        </w:tabs>
        <w:suppressAutoHyphens/>
        <w:spacing w:line="288" w:lineRule="auto"/>
        <w:jc w:val="right"/>
        <w:rPr>
          <w:rFonts w:ascii="Arial" w:eastAsia="SimSun" w:hAnsi="Arial" w:cs="Arial"/>
          <w:b/>
          <w:bCs/>
          <w:iCs/>
          <w:kern w:val="1"/>
          <w:lang w:eastAsia="hi-IN" w:bidi="hi-IN"/>
        </w:rPr>
      </w:pPr>
      <w:bookmarkStart w:id="0" w:name="ezdPracownikNazwa"/>
      <w:bookmarkStart w:id="1" w:name="ezdPracownikStanowisko"/>
      <w:bookmarkEnd w:id="0"/>
      <w:bookmarkEnd w:id="1"/>
      <w:r w:rsidRPr="00F46012">
        <w:rPr>
          <w:rFonts w:ascii="Arial" w:eastAsia="SimSun" w:hAnsi="Arial" w:cs="Arial"/>
          <w:b/>
          <w:bCs/>
          <w:iCs/>
          <w:kern w:val="1"/>
          <w:lang w:eastAsia="hi-IN" w:bidi="hi-IN"/>
        </w:rPr>
        <w:t>Z</w:t>
      </w:r>
      <w:r w:rsidR="00375BE1">
        <w:rPr>
          <w:rFonts w:ascii="Arial" w:eastAsia="SimSun" w:hAnsi="Arial" w:cs="Arial"/>
          <w:b/>
          <w:bCs/>
          <w:iCs/>
          <w:kern w:val="1"/>
          <w:lang w:eastAsia="hi-IN" w:bidi="hi-IN"/>
        </w:rPr>
        <w:t>ałącznik nr 7 do S</w:t>
      </w:r>
      <w:r w:rsidRPr="00F46012">
        <w:rPr>
          <w:rFonts w:ascii="Arial" w:eastAsia="SimSun" w:hAnsi="Arial" w:cs="Arial"/>
          <w:b/>
          <w:bCs/>
          <w:iCs/>
          <w:kern w:val="1"/>
          <w:lang w:eastAsia="hi-IN" w:bidi="hi-IN"/>
        </w:rPr>
        <w:t>WZ</w:t>
      </w:r>
    </w:p>
    <w:p w14:paraId="5704240F"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p>
    <w:p w14:paraId="54E83395" w14:textId="77777777" w:rsidR="007766AC" w:rsidRPr="00F46012" w:rsidRDefault="007766AC" w:rsidP="007766AC">
      <w:pPr>
        <w:suppressAutoHyphens/>
        <w:spacing w:line="288" w:lineRule="auto"/>
        <w:jc w:val="center"/>
        <w:rPr>
          <w:rFonts w:ascii="Arial" w:hAnsi="Arial" w:cs="Arial"/>
          <w:b/>
          <w:i/>
          <w:kern w:val="1"/>
          <w:lang w:eastAsia="hi-IN" w:bidi="hi-IN"/>
        </w:rPr>
      </w:pPr>
      <w:r w:rsidRPr="00F46012">
        <w:rPr>
          <w:rFonts w:ascii="Arial" w:eastAsia="SimSun" w:hAnsi="Arial" w:cs="Arial"/>
          <w:b/>
          <w:bCs/>
          <w:color w:val="000000"/>
          <w:kern w:val="1"/>
          <w:lang w:eastAsia="hi-IN" w:bidi="hi-IN"/>
        </w:rPr>
        <w:t>UMOWA</w:t>
      </w:r>
      <w:r w:rsidRPr="00F46012">
        <w:rPr>
          <w:rFonts w:ascii="Arial" w:eastAsia="SimSun" w:hAnsi="Arial" w:cs="Arial"/>
          <w:color w:val="000000"/>
          <w:kern w:val="1"/>
          <w:lang w:eastAsia="hi-IN" w:bidi="hi-IN"/>
        </w:rPr>
        <w:t xml:space="preserve"> </w:t>
      </w:r>
      <w:r w:rsidRPr="00F46012">
        <w:rPr>
          <w:rFonts w:ascii="Arial" w:eastAsia="SimSun" w:hAnsi="Arial" w:cs="Arial"/>
          <w:b/>
          <w:color w:val="000000"/>
          <w:kern w:val="1"/>
          <w:lang w:eastAsia="hi-IN" w:bidi="hi-IN"/>
        </w:rPr>
        <w:t>nr</w:t>
      </w:r>
      <w:r w:rsidRPr="00F46012">
        <w:rPr>
          <w:rFonts w:ascii="Arial" w:hAnsi="Arial" w:cs="Arial"/>
          <w:i/>
          <w:kern w:val="1"/>
          <w:lang w:eastAsia="hi-IN" w:bidi="hi-IN"/>
        </w:rPr>
        <w:t xml:space="preserve"> </w:t>
      </w:r>
      <w:r w:rsidRPr="00F46012">
        <w:rPr>
          <w:rFonts w:ascii="Arial" w:hAnsi="Arial" w:cs="Arial"/>
          <w:b/>
          <w:kern w:val="1"/>
          <w:lang w:eastAsia="hi-IN" w:bidi="hi-IN"/>
        </w:rPr>
        <w:t>……………….(Wzór)</w:t>
      </w:r>
    </w:p>
    <w:p w14:paraId="6B0FB6B0" w14:textId="77777777" w:rsidR="007766AC" w:rsidRPr="00F46012" w:rsidRDefault="00D40456" w:rsidP="007766AC">
      <w:pPr>
        <w:suppressAutoHyphens/>
        <w:spacing w:line="288" w:lineRule="auto"/>
        <w:jc w:val="center"/>
        <w:rPr>
          <w:rFonts w:ascii="Arial" w:hAnsi="Arial" w:cs="Arial"/>
          <w:kern w:val="1"/>
          <w:lang w:eastAsia="hi-IN" w:bidi="hi-IN"/>
        </w:rPr>
      </w:pPr>
      <w:r>
        <w:rPr>
          <w:rFonts w:ascii="Arial" w:hAnsi="Arial" w:cs="Arial"/>
          <w:kern w:val="1"/>
          <w:lang w:eastAsia="hi-IN" w:bidi="hi-IN"/>
        </w:rPr>
        <w:t>(dot. SA.270.3</w:t>
      </w:r>
      <w:r w:rsidR="00375BE1">
        <w:rPr>
          <w:rFonts w:ascii="Arial" w:hAnsi="Arial" w:cs="Arial"/>
          <w:kern w:val="1"/>
          <w:lang w:eastAsia="hi-IN" w:bidi="hi-IN"/>
        </w:rPr>
        <w:t>.2021</w:t>
      </w:r>
      <w:r w:rsidR="007766AC" w:rsidRPr="00F46012">
        <w:rPr>
          <w:rFonts w:ascii="Arial" w:hAnsi="Arial" w:cs="Arial"/>
          <w:kern w:val="1"/>
          <w:lang w:eastAsia="hi-IN" w:bidi="hi-IN"/>
        </w:rPr>
        <w:t xml:space="preserve">) </w:t>
      </w:r>
    </w:p>
    <w:p w14:paraId="54E07CCA" w14:textId="77777777"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p>
    <w:p w14:paraId="43203F27" w14:textId="77777777"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zawarta w dniu </w:t>
      </w:r>
      <w:r w:rsidR="00375BE1">
        <w:rPr>
          <w:rFonts w:ascii="Arial" w:eastAsia="SimSun" w:hAnsi="Arial" w:cs="Arial"/>
          <w:b/>
          <w:color w:val="000000"/>
          <w:kern w:val="1"/>
          <w:lang w:eastAsia="hi-IN" w:bidi="hi-IN"/>
        </w:rPr>
        <w:t>……………….. 2021</w:t>
      </w:r>
      <w:r w:rsidRPr="00F46012">
        <w:rPr>
          <w:rFonts w:ascii="Arial" w:eastAsia="SimSun" w:hAnsi="Arial" w:cs="Arial"/>
          <w:b/>
          <w:color w:val="000000"/>
          <w:kern w:val="1"/>
          <w:lang w:eastAsia="hi-IN" w:bidi="hi-IN"/>
        </w:rPr>
        <w:t>r.</w:t>
      </w:r>
      <w:r w:rsidR="00D40456">
        <w:rPr>
          <w:rFonts w:ascii="Arial" w:eastAsia="SimSun" w:hAnsi="Arial" w:cs="Arial"/>
          <w:color w:val="000000"/>
          <w:kern w:val="1"/>
          <w:lang w:eastAsia="hi-IN" w:bidi="hi-IN"/>
        </w:rPr>
        <w:t xml:space="preserve"> w siedzibie Nadleśnictwa Olesno</w:t>
      </w:r>
      <w:r w:rsidRPr="00F46012">
        <w:rPr>
          <w:rFonts w:ascii="Arial" w:eastAsia="SimSun" w:hAnsi="Arial" w:cs="Arial"/>
          <w:color w:val="000000"/>
          <w:kern w:val="1"/>
          <w:lang w:eastAsia="hi-IN" w:bidi="hi-IN"/>
        </w:rPr>
        <w:t xml:space="preserve">  pomiędzy:</w:t>
      </w:r>
    </w:p>
    <w:p w14:paraId="472398FA" w14:textId="77777777" w:rsidR="007766AC" w:rsidRPr="00F46012" w:rsidRDefault="007766AC" w:rsidP="007766AC">
      <w:pPr>
        <w:suppressAutoHyphens/>
        <w:spacing w:line="288" w:lineRule="auto"/>
        <w:rPr>
          <w:rFonts w:ascii="Arial" w:hAnsi="Arial" w:cs="Arial"/>
          <w:b/>
          <w:kern w:val="1"/>
          <w:lang w:eastAsia="hi-IN" w:bidi="hi-IN"/>
        </w:rPr>
      </w:pPr>
      <w:r w:rsidRPr="00F46012">
        <w:rPr>
          <w:rFonts w:ascii="Arial" w:hAnsi="Arial" w:cs="Arial"/>
          <w:b/>
          <w:kern w:val="1"/>
          <w:lang w:eastAsia="hi-IN" w:bidi="hi-IN"/>
        </w:rPr>
        <w:t xml:space="preserve">Skarbem Państwa Państwowym Gospodarstwem </w:t>
      </w:r>
      <w:r w:rsidR="00FB12B5">
        <w:rPr>
          <w:rFonts w:ascii="Arial" w:hAnsi="Arial" w:cs="Arial"/>
          <w:b/>
          <w:kern w:val="1"/>
          <w:lang w:eastAsia="hi-IN" w:bidi="hi-IN"/>
        </w:rPr>
        <w:t xml:space="preserve">Leśnym Lasy Państwowe </w:t>
      </w:r>
      <w:r w:rsidR="00D40456">
        <w:rPr>
          <w:rFonts w:ascii="Arial" w:hAnsi="Arial" w:cs="Arial"/>
          <w:b/>
          <w:kern w:val="1"/>
          <w:lang w:eastAsia="hi-IN" w:bidi="hi-IN"/>
        </w:rPr>
        <w:t>Nadleśnictwem Olesno z siedzibą w Oleśnie</w:t>
      </w:r>
      <w:r w:rsidRPr="00F46012">
        <w:rPr>
          <w:rFonts w:ascii="Arial" w:hAnsi="Arial" w:cs="Arial"/>
          <w:b/>
          <w:kern w:val="1"/>
          <w:lang w:eastAsia="hi-IN" w:bidi="hi-IN"/>
        </w:rPr>
        <w:t xml:space="preserve">, ul. </w:t>
      </w:r>
      <w:r w:rsidR="00D40456">
        <w:rPr>
          <w:rFonts w:ascii="Arial" w:hAnsi="Arial" w:cs="Arial"/>
          <w:b/>
          <w:kern w:val="1"/>
          <w:lang w:eastAsia="hi-IN" w:bidi="hi-IN"/>
        </w:rPr>
        <w:t>Gorzowska 74, 46-300 Olesno</w:t>
      </w:r>
    </w:p>
    <w:p w14:paraId="3BB0988B" w14:textId="77777777" w:rsidR="007766AC" w:rsidRPr="00F46012" w:rsidRDefault="00D40456" w:rsidP="007766AC">
      <w:pPr>
        <w:suppressAutoHyphens/>
        <w:spacing w:line="288" w:lineRule="auto"/>
        <w:rPr>
          <w:rFonts w:ascii="Arial" w:hAnsi="Arial" w:cs="Arial"/>
          <w:kern w:val="1"/>
          <w:lang w:eastAsia="hi-IN" w:bidi="hi-IN"/>
        </w:rPr>
      </w:pPr>
      <w:r>
        <w:rPr>
          <w:rFonts w:ascii="Arial" w:hAnsi="Arial" w:cs="Arial"/>
          <w:kern w:val="1"/>
          <w:lang w:eastAsia="hi-IN" w:bidi="hi-IN"/>
        </w:rPr>
        <w:t>NIP: 576-000-03-33</w:t>
      </w:r>
      <w:r w:rsidR="007766AC" w:rsidRPr="00F46012">
        <w:rPr>
          <w:rFonts w:ascii="Arial" w:hAnsi="Arial" w:cs="Arial"/>
          <w:kern w:val="1"/>
          <w:lang w:eastAsia="hi-IN" w:bidi="hi-IN"/>
        </w:rPr>
        <w:t xml:space="preserve"> ,</w:t>
      </w:r>
    </w:p>
    <w:p w14:paraId="00D8F1A7" w14:textId="77777777" w:rsidR="007766AC" w:rsidRPr="00F46012" w:rsidRDefault="00D40456" w:rsidP="007766AC">
      <w:pPr>
        <w:suppressAutoHyphens/>
        <w:spacing w:line="288" w:lineRule="auto"/>
        <w:rPr>
          <w:rFonts w:ascii="Arial" w:hAnsi="Arial" w:cs="Arial"/>
          <w:kern w:val="1"/>
          <w:lang w:eastAsia="hi-IN" w:bidi="hi-IN"/>
        </w:rPr>
      </w:pPr>
      <w:r>
        <w:rPr>
          <w:rFonts w:ascii="Arial" w:hAnsi="Arial" w:cs="Arial"/>
          <w:kern w:val="1"/>
          <w:lang w:eastAsia="hi-IN" w:bidi="hi-IN"/>
        </w:rPr>
        <w:t>REGON: 150026500</w:t>
      </w:r>
      <w:r w:rsidR="007766AC" w:rsidRPr="00F46012">
        <w:rPr>
          <w:rFonts w:ascii="Arial" w:hAnsi="Arial" w:cs="Arial"/>
          <w:kern w:val="1"/>
          <w:lang w:eastAsia="hi-IN" w:bidi="hi-IN"/>
        </w:rPr>
        <w:t>,</w:t>
      </w:r>
    </w:p>
    <w:p w14:paraId="1DBB4F63"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zwanym w dalszej części umowy  </w:t>
      </w:r>
      <w:r w:rsidRPr="00F46012">
        <w:rPr>
          <w:rFonts w:ascii="Arial" w:eastAsia="SimSun" w:hAnsi="Arial" w:cs="Arial"/>
          <w:b/>
          <w:color w:val="000000"/>
          <w:kern w:val="1"/>
          <w:lang w:eastAsia="hi-IN" w:bidi="hi-IN"/>
        </w:rPr>
        <w:t>Zamawiającym</w:t>
      </w:r>
      <w:r w:rsidRPr="00F46012">
        <w:rPr>
          <w:rFonts w:ascii="Arial" w:eastAsia="SimSun" w:hAnsi="Arial" w:cs="Arial"/>
          <w:color w:val="000000"/>
          <w:kern w:val="1"/>
          <w:lang w:eastAsia="hi-IN" w:bidi="hi-IN"/>
        </w:rPr>
        <w:t>,</w:t>
      </w:r>
    </w:p>
    <w:p w14:paraId="35E159E4"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14:paraId="21424567" w14:textId="77777777" w:rsidR="007766AC" w:rsidRPr="00F46012" w:rsidRDefault="00D40456" w:rsidP="007766AC">
      <w:p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Grzegorza </w:t>
      </w:r>
      <w:proofErr w:type="spellStart"/>
      <w:r>
        <w:rPr>
          <w:rFonts w:ascii="Arial" w:eastAsia="SimSun" w:hAnsi="Arial" w:cs="Arial"/>
          <w:color w:val="000000"/>
          <w:kern w:val="1"/>
          <w:lang w:eastAsia="hi-IN" w:bidi="hi-IN"/>
        </w:rPr>
        <w:t>Kimlę</w:t>
      </w:r>
      <w:proofErr w:type="spellEnd"/>
      <w:r>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 Nadleśniczego</w:t>
      </w:r>
    </w:p>
    <w:p w14:paraId="066D39D1"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p>
    <w:p w14:paraId="274FBFA6"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a:</w:t>
      </w:r>
    </w:p>
    <w:p w14:paraId="39780A0A" w14:textId="77777777"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(w przypadku przedsiębiorcy wpisanego do KRS)</w:t>
      </w:r>
    </w:p>
    <w:p w14:paraId="4D25E717"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(nazwa firmy)</w:t>
      </w:r>
      <w:r w:rsidRPr="00F46012">
        <w:rPr>
          <w:rFonts w:ascii="Arial" w:eastAsia="SimSun" w:hAnsi="Arial" w:cs="Arial"/>
          <w:kern w:val="1"/>
          <w:lang w:eastAsia="hi-IN" w:bidi="hi-IN"/>
        </w:rPr>
        <w:t>………………………………………………………………………………….. z siedzibą w …………………………….., kod pocztowy …………………….. przy ul. ……………………………………………., wpisaną do rejestru przedsiębiorców prowadzonego przez Sąd Rejonowy ………………… …………… Wydział Gospodarczy Krajowego Rejestru Sądowego pod numerem KRS: ………….. …., NIP: ……………., REGON: …………….</w:t>
      </w:r>
    </w:p>
    <w:p w14:paraId="421F45CE"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14:paraId="44C5D19E"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reprezentowaną przez:</w:t>
      </w:r>
    </w:p>
    <w:p w14:paraId="740775CF"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14:paraId="5D3F771D" w14:textId="77777777"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 xml:space="preserve"> (w przypadku przedsiębiorcy wpisanego do ewidencji działalności gospodarczej)</w:t>
      </w:r>
    </w:p>
    <w:p w14:paraId="66C9898C"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(imię i nazwisko)</w:t>
      </w:r>
      <w:r w:rsidRPr="00F46012">
        <w:rPr>
          <w:rFonts w:ascii="Arial" w:eastAsia="SimSun" w:hAnsi="Arial" w:cs="Arial"/>
          <w:kern w:val="1"/>
          <w:lang w:eastAsia="hi-IN" w:bidi="hi-IN"/>
        </w:rPr>
        <w:t xml:space="preserve"> ……………………………………………., przedsiębiorcą działającym pod firmą …………………………………………………………, z siedzibą w …………………. w ………………………… przy ulicy …………………………, wpisanym do centralnej ewidencji działalności gospodarczej, NIP: ……………., REGON: …………….,</w:t>
      </w:r>
    </w:p>
    <w:p w14:paraId="5CAE9CEB"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14:paraId="31C6D424"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14:paraId="33C52AB7"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14:paraId="2E048CD1" w14:textId="77777777" w:rsidR="003154C5" w:rsidRPr="00F46012" w:rsidRDefault="003154C5" w:rsidP="003154C5">
      <w:pPr>
        <w:spacing w:before="120"/>
        <w:rPr>
          <w:rFonts w:ascii="Arial" w:hAnsi="Arial" w:cs="Arial"/>
        </w:rPr>
      </w:pPr>
      <w:r w:rsidRPr="00F46012">
        <w:rPr>
          <w:rFonts w:ascii="Arial" w:hAnsi="Arial" w:cs="Arial"/>
        </w:rPr>
        <w:t>zaś wspólnie zwanymi dalej „Stronami”,</w:t>
      </w:r>
    </w:p>
    <w:p w14:paraId="7F9AFBB3" w14:textId="77777777" w:rsidR="00982355" w:rsidRPr="00F46012" w:rsidRDefault="00982355" w:rsidP="007766AC">
      <w:pPr>
        <w:suppressAutoHyphens/>
        <w:spacing w:line="288" w:lineRule="auto"/>
        <w:rPr>
          <w:rFonts w:ascii="Arial" w:eastAsia="SimSun" w:hAnsi="Arial" w:cs="Arial"/>
          <w:color w:val="000000"/>
          <w:kern w:val="1"/>
          <w:lang w:eastAsia="hi-IN" w:bidi="hi-IN"/>
        </w:rPr>
      </w:pPr>
    </w:p>
    <w:p w14:paraId="77B6F0B2" w14:textId="77777777" w:rsidR="007766AC" w:rsidRDefault="007766AC" w:rsidP="00D56813">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 wyniku przeprowadzonego postępowania o udzielenie zamówienia publicznego w trybie </w:t>
      </w:r>
      <w:r w:rsidR="0057192A">
        <w:rPr>
          <w:rFonts w:ascii="Arial" w:eastAsia="SimSun" w:hAnsi="Arial" w:cs="Arial"/>
          <w:color w:val="000000"/>
          <w:kern w:val="1"/>
          <w:lang w:eastAsia="hi-IN" w:bidi="hi-IN"/>
        </w:rPr>
        <w:t>podstawowym</w:t>
      </w:r>
      <w:r w:rsidRPr="00F46012">
        <w:rPr>
          <w:rFonts w:ascii="Arial" w:eastAsia="SimSun" w:hAnsi="Arial" w:cs="Arial"/>
          <w:color w:val="000000"/>
          <w:kern w:val="1"/>
          <w:lang w:eastAsia="hi-IN" w:bidi="hi-IN"/>
        </w:rPr>
        <w:t xml:space="preserve"> pn. </w:t>
      </w:r>
      <w:r w:rsidR="00D56813" w:rsidRPr="00D56813">
        <w:rPr>
          <w:rFonts w:ascii="Arial" w:hAnsi="Arial" w:cs="Arial"/>
          <w:b/>
        </w:rPr>
        <w:t>„</w:t>
      </w:r>
      <w:r w:rsidR="00D40456">
        <w:rPr>
          <w:rFonts w:ascii="Arial" w:hAnsi="Arial" w:cs="Arial"/>
          <w:b/>
          <w:bCs/>
        </w:rPr>
        <w:t>Przebudowa</w:t>
      </w:r>
      <w:r w:rsidR="00D56813" w:rsidRPr="00D56813">
        <w:rPr>
          <w:rFonts w:ascii="Arial" w:hAnsi="Arial" w:cs="Arial"/>
          <w:b/>
          <w:bCs/>
        </w:rPr>
        <w:t xml:space="preserve"> </w:t>
      </w:r>
      <w:r w:rsidR="00D40456">
        <w:rPr>
          <w:rFonts w:ascii="Arial" w:hAnsi="Arial" w:cs="Arial"/>
          <w:b/>
          <w:bCs/>
        </w:rPr>
        <w:t xml:space="preserve">drogi leśnej nr 019a w leśnictwie </w:t>
      </w:r>
      <w:proofErr w:type="spellStart"/>
      <w:r w:rsidR="00D40456">
        <w:rPr>
          <w:rFonts w:ascii="Arial" w:hAnsi="Arial" w:cs="Arial"/>
          <w:b/>
          <w:bCs/>
        </w:rPr>
        <w:t>Szumirad</w:t>
      </w:r>
      <w:proofErr w:type="spellEnd"/>
      <w:r w:rsidR="00D56813" w:rsidRPr="00D56813">
        <w:rPr>
          <w:rFonts w:ascii="Arial" w:hAnsi="Arial" w:cs="Arial"/>
          <w:b/>
          <w:bCs/>
        </w:rPr>
        <w:t>”</w:t>
      </w:r>
      <w:r w:rsidRPr="00D56813">
        <w:rPr>
          <w:rFonts w:ascii="Arial" w:eastAsia="SimSun" w:hAnsi="Arial" w:cs="Arial"/>
          <w:b/>
          <w:kern w:val="1"/>
          <w:lang w:eastAsia="hi-IN" w:bidi="hi-IN"/>
        </w:rPr>
        <w:t xml:space="preserve"> </w:t>
      </w:r>
      <w:r w:rsidR="0057192A">
        <w:rPr>
          <w:rFonts w:ascii="Arial" w:eastAsia="SimSun" w:hAnsi="Arial" w:cs="Arial"/>
          <w:kern w:val="1"/>
          <w:lang w:eastAsia="hi-IN" w:bidi="hi-IN"/>
        </w:rPr>
        <w:t xml:space="preserve">, o którym mowa w art. 275 pkt 1 </w:t>
      </w:r>
      <w:r w:rsidRPr="00F46012">
        <w:rPr>
          <w:rFonts w:ascii="Arial" w:eastAsia="SimSun" w:hAnsi="Arial" w:cs="Arial"/>
          <w:color w:val="000000"/>
          <w:kern w:val="1"/>
          <w:lang w:eastAsia="hi-IN" w:bidi="hi-IN"/>
        </w:rPr>
        <w:t>Ustawy Praw</w:t>
      </w:r>
      <w:r w:rsidR="00375BE1">
        <w:rPr>
          <w:rFonts w:ascii="Arial" w:eastAsia="SimSun" w:hAnsi="Arial" w:cs="Arial"/>
          <w:color w:val="000000"/>
          <w:kern w:val="1"/>
          <w:lang w:eastAsia="hi-IN" w:bidi="hi-IN"/>
        </w:rPr>
        <w:t>o zamówień publicznych z dnia 11 września 2019 r. (Dz. U. z 2019 poz. 2019</w:t>
      </w:r>
      <w:r w:rsidRPr="00F46012">
        <w:rPr>
          <w:rFonts w:ascii="Arial" w:eastAsia="SimSun" w:hAnsi="Arial" w:cs="Arial"/>
          <w:color w:val="000000"/>
          <w:kern w:val="1"/>
          <w:lang w:eastAsia="hi-IN" w:bidi="hi-IN"/>
        </w:rPr>
        <w:t>), strony zawierają umowę treści następującej:</w:t>
      </w:r>
    </w:p>
    <w:p w14:paraId="403CC171" w14:textId="77777777" w:rsidR="00D56813" w:rsidRDefault="00D56813" w:rsidP="00D56813">
      <w:pPr>
        <w:suppressAutoHyphens/>
        <w:spacing w:line="288" w:lineRule="auto"/>
        <w:jc w:val="both"/>
        <w:rPr>
          <w:rFonts w:ascii="Arial" w:eastAsia="SimSun" w:hAnsi="Arial" w:cs="Arial"/>
          <w:color w:val="000000"/>
          <w:kern w:val="1"/>
          <w:lang w:eastAsia="hi-IN" w:bidi="hi-IN"/>
        </w:rPr>
      </w:pPr>
    </w:p>
    <w:p w14:paraId="75D5F1BA" w14:textId="77777777" w:rsidR="0057192A" w:rsidRDefault="0057192A" w:rsidP="00D56813">
      <w:pPr>
        <w:suppressAutoHyphens/>
        <w:spacing w:line="288" w:lineRule="auto"/>
        <w:jc w:val="both"/>
        <w:rPr>
          <w:rFonts w:ascii="Arial" w:eastAsia="SimSun" w:hAnsi="Arial" w:cs="Arial"/>
          <w:color w:val="000000"/>
          <w:kern w:val="1"/>
          <w:lang w:eastAsia="hi-IN" w:bidi="hi-IN"/>
        </w:rPr>
      </w:pPr>
    </w:p>
    <w:p w14:paraId="2BA75911"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1</w:t>
      </w:r>
    </w:p>
    <w:p w14:paraId="4E10BB9D"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Przedmiot umowy </w:t>
      </w:r>
    </w:p>
    <w:p w14:paraId="72FA5916" w14:textId="77777777" w:rsidR="007766AC" w:rsidRPr="00F46012" w:rsidRDefault="007766AC" w:rsidP="007766AC">
      <w:pPr>
        <w:numPr>
          <w:ilvl w:val="0"/>
          <w:numId w:val="17"/>
        </w:numPr>
        <w:tabs>
          <w:tab w:val="left" w:pos="284"/>
        </w:tabs>
        <w:suppressAutoHyphens/>
        <w:spacing w:line="288" w:lineRule="auto"/>
        <w:jc w:val="both"/>
        <w:rPr>
          <w:rFonts w:ascii="Arial" w:eastAsia="SimSun" w:hAnsi="Arial" w:cs="Arial"/>
          <w:b/>
          <w:i/>
          <w:color w:val="000000"/>
          <w:kern w:val="1"/>
          <w:lang w:eastAsia="hi-IN" w:bidi="hi-IN"/>
        </w:rPr>
      </w:pPr>
      <w:r w:rsidRPr="00F46012">
        <w:rPr>
          <w:rFonts w:ascii="Arial" w:eastAsia="SimSun" w:hAnsi="Arial" w:cs="Arial"/>
          <w:color w:val="000000"/>
          <w:kern w:val="1"/>
          <w:lang w:eastAsia="hi-IN" w:bidi="hi-IN"/>
        </w:rPr>
        <w:t>Zamawiający zleca, a Wykonawca zobowiązuje się do wykonania przedmiotu umowy pod nazwą</w:t>
      </w:r>
      <w:r w:rsidRPr="00F46012">
        <w:rPr>
          <w:rFonts w:ascii="Arial" w:eastAsia="SimSun" w:hAnsi="Arial" w:cs="Arial"/>
          <w:b/>
          <w:i/>
          <w:color w:val="000000"/>
          <w:kern w:val="1"/>
          <w:lang w:eastAsia="hi-IN" w:bidi="hi-IN"/>
        </w:rPr>
        <w:t xml:space="preserve"> </w:t>
      </w:r>
      <w:r w:rsidR="00D56813" w:rsidRPr="00D56813">
        <w:rPr>
          <w:rFonts w:ascii="Arial" w:hAnsi="Arial" w:cs="Arial"/>
          <w:b/>
        </w:rPr>
        <w:t>„</w:t>
      </w:r>
      <w:r w:rsidR="00D40456">
        <w:rPr>
          <w:rFonts w:ascii="Arial" w:hAnsi="Arial" w:cs="Arial"/>
          <w:b/>
          <w:bCs/>
        </w:rPr>
        <w:t>Przebudowa</w:t>
      </w:r>
      <w:r w:rsidR="00D56813" w:rsidRPr="00D56813">
        <w:rPr>
          <w:rFonts w:ascii="Arial" w:hAnsi="Arial" w:cs="Arial"/>
          <w:b/>
          <w:bCs/>
        </w:rPr>
        <w:t xml:space="preserve"> </w:t>
      </w:r>
      <w:r w:rsidR="00D40456">
        <w:rPr>
          <w:rFonts w:ascii="Arial" w:hAnsi="Arial" w:cs="Arial"/>
          <w:b/>
          <w:bCs/>
        </w:rPr>
        <w:t xml:space="preserve">drogi leśnej nr 019a w leśnictwie </w:t>
      </w:r>
      <w:proofErr w:type="spellStart"/>
      <w:r w:rsidR="00D40456">
        <w:rPr>
          <w:rFonts w:ascii="Arial" w:hAnsi="Arial" w:cs="Arial"/>
          <w:b/>
          <w:bCs/>
        </w:rPr>
        <w:t>Szumirad</w:t>
      </w:r>
      <w:proofErr w:type="spellEnd"/>
      <w:r w:rsidR="00D56813" w:rsidRPr="00D56813">
        <w:rPr>
          <w:rFonts w:ascii="Arial" w:hAnsi="Arial" w:cs="Arial"/>
          <w:b/>
          <w:bCs/>
        </w:rPr>
        <w:t>”</w:t>
      </w:r>
    </w:p>
    <w:p w14:paraId="0938A625" w14:textId="77777777"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Szczegółowy opis przedmiotu zamówienia zawiera </w:t>
      </w:r>
      <w:r w:rsidR="008D7326">
        <w:rPr>
          <w:rFonts w:ascii="Arial" w:eastAsia="SimSun" w:hAnsi="Arial" w:cs="Arial"/>
          <w:kern w:val="1"/>
          <w:lang w:eastAsia="hi-IN" w:bidi="hi-IN"/>
        </w:rPr>
        <w:t xml:space="preserve">dokumentacja techniczna, </w:t>
      </w:r>
      <w:proofErr w:type="spellStart"/>
      <w:r w:rsidR="008D7326">
        <w:rPr>
          <w:rFonts w:ascii="Arial" w:eastAsia="SimSun" w:hAnsi="Arial" w:cs="Arial"/>
          <w:kern w:val="1"/>
          <w:lang w:eastAsia="hi-IN" w:bidi="hi-IN"/>
        </w:rPr>
        <w:t>STWiOR</w:t>
      </w:r>
      <w:proofErr w:type="spellEnd"/>
      <w:r w:rsidRPr="00F46012">
        <w:rPr>
          <w:rFonts w:ascii="Arial" w:eastAsia="SimSun" w:hAnsi="Arial" w:cs="Arial"/>
          <w:kern w:val="1"/>
          <w:lang w:eastAsia="hi-IN" w:bidi="hi-IN"/>
        </w:rPr>
        <w:t xml:space="preserve"> i przedmiar robót stanowiące zał</w:t>
      </w:r>
      <w:r w:rsidR="00375BE1">
        <w:rPr>
          <w:rFonts w:ascii="Arial" w:eastAsia="SimSun" w:hAnsi="Arial" w:cs="Arial"/>
          <w:kern w:val="1"/>
          <w:lang w:eastAsia="hi-IN" w:bidi="hi-IN"/>
        </w:rPr>
        <w:t>ączniki do niniejszej umowy i S</w:t>
      </w:r>
      <w:r w:rsidRPr="00F46012">
        <w:rPr>
          <w:rFonts w:ascii="Arial" w:eastAsia="SimSun" w:hAnsi="Arial" w:cs="Arial"/>
          <w:kern w:val="1"/>
          <w:lang w:eastAsia="hi-IN" w:bidi="hi-IN"/>
        </w:rPr>
        <w:t>WZ.</w:t>
      </w:r>
    </w:p>
    <w:p w14:paraId="5D4A8460" w14:textId="77777777"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Dodatkowe warunki dotyczące przedmiotu zamówienia – wszystkie prace winny być zrealizowane zgodnie z obowiązującymi przepisami, obowiązującymi normami, warunkami technicznymi i sztuką bu</w:t>
      </w:r>
      <w:r w:rsidR="00D56813">
        <w:rPr>
          <w:rFonts w:ascii="Arial" w:eastAsia="SimSun" w:hAnsi="Arial" w:cs="Arial"/>
          <w:kern w:val="1"/>
          <w:lang w:eastAsia="hi-IN" w:bidi="hi-IN"/>
        </w:rPr>
        <w:t>dowlaną, przepisami bhp, ppoż., z</w:t>
      </w:r>
      <w:r w:rsidRPr="00F46012">
        <w:rPr>
          <w:rFonts w:ascii="Arial" w:eastAsia="SimSun" w:hAnsi="Arial" w:cs="Arial"/>
          <w:kern w:val="1"/>
          <w:lang w:eastAsia="hi-IN" w:bidi="hi-IN"/>
        </w:rPr>
        <w:t xml:space="preserve"> zaleceniami Zamawiającego oraz zgodnie z wymogami dokumentacji techn</w:t>
      </w:r>
      <w:r w:rsidR="00375BE1">
        <w:rPr>
          <w:rFonts w:ascii="Arial" w:eastAsia="SimSun" w:hAnsi="Arial" w:cs="Arial"/>
          <w:kern w:val="1"/>
          <w:lang w:eastAsia="hi-IN" w:bidi="hi-IN"/>
        </w:rPr>
        <w:t>icznej, wytycznymi niniejszej S</w:t>
      </w:r>
      <w:r w:rsidRPr="00F46012">
        <w:rPr>
          <w:rFonts w:ascii="Arial" w:eastAsia="SimSun" w:hAnsi="Arial" w:cs="Arial"/>
          <w:kern w:val="1"/>
          <w:lang w:eastAsia="hi-IN" w:bidi="hi-IN"/>
        </w:rPr>
        <w:t>WZ a także jej pozostałymi załącznikami.</w:t>
      </w:r>
    </w:p>
    <w:p w14:paraId="0EC533CA" w14:textId="77777777" w:rsidR="007766AC" w:rsidRPr="00F46012" w:rsidRDefault="007766AC" w:rsidP="007766AC">
      <w:pPr>
        <w:numPr>
          <w:ilvl w:val="0"/>
          <w:numId w:val="17"/>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 ramach wynagrodzenia ryczałtowego Wykonawca uwzględnił wszystkie koszty związane z realizacją przedmiotowego zadania, w tym prace przygotowawcze</w:t>
      </w:r>
      <w:r w:rsidR="008D7326">
        <w:rPr>
          <w:rFonts w:ascii="Arial" w:eastAsia="SimSun" w:hAnsi="Arial" w:cs="Arial"/>
          <w:kern w:val="1"/>
          <w:lang w:eastAsia="hi-IN" w:bidi="hi-IN"/>
        </w:rPr>
        <w:t xml:space="preserve">(przygotowanie terenu, posprzątanie), </w:t>
      </w:r>
      <w:r w:rsidRPr="00F46012">
        <w:rPr>
          <w:rFonts w:ascii="Arial" w:eastAsia="SimSun" w:hAnsi="Arial" w:cs="Arial"/>
          <w:kern w:val="1"/>
          <w:lang w:eastAsia="hi-IN" w:bidi="hi-IN"/>
        </w:rPr>
        <w:t xml:space="preserve"> oraz porządkowe</w:t>
      </w:r>
      <w:r w:rsidR="00D40456">
        <w:rPr>
          <w:rFonts w:ascii="Arial" w:eastAsia="SimSun" w:hAnsi="Arial" w:cs="Arial"/>
          <w:kern w:val="1"/>
          <w:lang w:eastAsia="hi-IN" w:bidi="hi-IN"/>
        </w:rPr>
        <w:t xml:space="preserve"> i związane z zajęciem pasa drogowego przy realizacji zjazdu</w:t>
      </w:r>
      <w:r w:rsidRPr="00F46012">
        <w:rPr>
          <w:rFonts w:ascii="Arial" w:eastAsia="SimSun" w:hAnsi="Arial" w:cs="Arial"/>
          <w:kern w:val="1"/>
          <w:lang w:eastAsia="hi-IN" w:bidi="hi-IN"/>
        </w:rPr>
        <w:t xml:space="preserve">. </w:t>
      </w:r>
    </w:p>
    <w:p w14:paraId="3E6088DA"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14:paraId="186EDD14"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wykonać przedmiot Umowy z zachowaniem najwyższej profesjonalnej staranności, przy wykorzystaniu całej posiadanej wiedzy i doświadczenia. </w:t>
      </w:r>
    </w:p>
    <w:p w14:paraId="7023FF7C"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 Wykonawca zobowiązany jest do przywrócenia należytego stanu terenu po wykonanych pracach oraz poniesieniem wszelkich potrzebnych kosztów w tym celu.</w:t>
      </w:r>
    </w:p>
    <w:p w14:paraId="300D333B"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14:paraId="05732997"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ma obowiązek bieżącej konsultacji w zakresie ewentualnych wątpliwości, uwag i zastrzeżeń, co do sposobu wykonania Przedmiotu </w:t>
      </w:r>
      <w:r w:rsidRPr="00F46012">
        <w:rPr>
          <w:rFonts w:ascii="Arial" w:hAnsi="Arial" w:cs="Arial"/>
          <w:bCs/>
          <w:snapToGrid w:val="0"/>
          <w:szCs w:val="24"/>
        </w:rPr>
        <w:t>Umowy</w:t>
      </w:r>
      <w:r w:rsidRPr="00F46012">
        <w:rPr>
          <w:rFonts w:ascii="Arial" w:hAnsi="Arial" w:cs="Arial"/>
          <w:szCs w:val="24"/>
        </w:rPr>
        <w:t xml:space="preserve"> z Zamawiającym.</w:t>
      </w:r>
    </w:p>
    <w:p w14:paraId="2E0F4073" w14:textId="77777777" w:rsidR="007766AC"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Wykonawca ma obowiązek zabezpieczyć teren budowy przed dostępem osób postronnych, oraz odpowiednio oznakować zgodnie z przepisami</w:t>
      </w:r>
    </w:p>
    <w:p w14:paraId="1A285744" w14:textId="77777777" w:rsidR="00EE042B" w:rsidRDefault="00EE042B" w:rsidP="007766AC">
      <w:pPr>
        <w:pStyle w:val="Tekstpodstawowy"/>
        <w:widowControl w:val="0"/>
        <w:numPr>
          <w:ilvl w:val="0"/>
          <w:numId w:val="17"/>
        </w:numPr>
        <w:autoSpaceDE w:val="0"/>
        <w:autoSpaceDN w:val="0"/>
        <w:spacing w:line="276" w:lineRule="auto"/>
        <w:ind w:right="20"/>
        <w:rPr>
          <w:rFonts w:ascii="Arial" w:hAnsi="Arial" w:cs="Arial"/>
          <w:szCs w:val="24"/>
        </w:rPr>
      </w:pPr>
      <w:r>
        <w:rPr>
          <w:rFonts w:ascii="Arial" w:hAnsi="Arial" w:cs="Arial"/>
          <w:szCs w:val="24"/>
        </w:rPr>
        <w:t>Ze względu na ryczałtowy charakter wynagrodzenia przedmiar ma charakter pomocniczy.</w:t>
      </w:r>
    </w:p>
    <w:p w14:paraId="18A89D3A" w14:textId="77777777" w:rsidR="00F91AFC" w:rsidRPr="00F91AFC" w:rsidRDefault="00F91AFC" w:rsidP="00F91AFC">
      <w:pPr>
        <w:pStyle w:val="Tekstpodstawowy"/>
        <w:widowControl w:val="0"/>
        <w:autoSpaceDE w:val="0"/>
        <w:autoSpaceDN w:val="0"/>
        <w:spacing w:line="276" w:lineRule="auto"/>
        <w:ind w:right="20"/>
        <w:rPr>
          <w:rFonts w:ascii="Arial" w:hAnsi="Arial" w:cs="Arial"/>
          <w:szCs w:val="24"/>
        </w:rPr>
      </w:pPr>
      <w:r>
        <w:rPr>
          <w:rFonts w:ascii="Arial" w:hAnsi="Arial" w:cs="Arial"/>
          <w:b/>
          <w:szCs w:val="24"/>
        </w:rPr>
        <w:t xml:space="preserve">13. </w:t>
      </w:r>
      <w:r>
        <w:rPr>
          <w:rFonts w:ascii="Arial" w:hAnsi="Arial" w:cs="Arial"/>
          <w:szCs w:val="24"/>
        </w:rPr>
        <w:t>Wykonawca powierzy podwykonawcom następujące części zamówienia………..</w:t>
      </w:r>
    </w:p>
    <w:p w14:paraId="17A48587" w14:textId="77777777" w:rsidR="007766AC" w:rsidRDefault="007766AC" w:rsidP="007766AC">
      <w:pPr>
        <w:tabs>
          <w:tab w:val="left" w:pos="4118"/>
        </w:tabs>
        <w:suppressAutoHyphens/>
        <w:spacing w:line="288" w:lineRule="auto"/>
        <w:rPr>
          <w:rFonts w:ascii="Arial" w:eastAsia="SimSun" w:hAnsi="Arial" w:cs="Arial"/>
          <w:b/>
          <w:bCs/>
          <w:color w:val="000000"/>
          <w:kern w:val="1"/>
          <w:lang w:eastAsia="hi-IN" w:bidi="hi-IN"/>
        </w:rPr>
      </w:pPr>
    </w:p>
    <w:p w14:paraId="1DA33C26" w14:textId="77777777" w:rsidR="0057192A" w:rsidRDefault="0057192A" w:rsidP="007766AC">
      <w:pPr>
        <w:tabs>
          <w:tab w:val="left" w:pos="4118"/>
        </w:tabs>
        <w:suppressAutoHyphens/>
        <w:spacing w:line="288" w:lineRule="auto"/>
        <w:rPr>
          <w:rFonts w:ascii="Arial" w:eastAsia="SimSun" w:hAnsi="Arial" w:cs="Arial"/>
          <w:b/>
          <w:bCs/>
          <w:color w:val="000000"/>
          <w:kern w:val="1"/>
          <w:lang w:eastAsia="hi-IN" w:bidi="hi-IN"/>
        </w:rPr>
      </w:pPr>
    </w:p>
    <w:p w14:paraId="1A4748CF"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2</w:t>
      </w:r>
    </w:p>
    <w:p w14:paraId="3BC10038" w14:textId="77777777" w:rsidR="007766AC" w:rsidRPr="005D491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5D4913">
        <w:rPr>
          <w:rFonts w:ascii="Arial" w:eastAsia="SimSun" w:hAnsi="Arial" w:cs="Arial"/>
          <w:b/>
          <w:bCs/>
          <w:kern w:val="1"/>
          <w:lang w:eastAsia="hi-IN" w:bidi="hi-IN"/>
        </w:rPr>
        <w:t>Termin wykonania umowy i odbiory</w:t>
      </w:r>
    </w:p>
    <w:p w14:paraId="76324812" w14:textId="77777777" w:rsidR="007766AC" w:rsidRPr="00F46012" w:rsidRDefault="007766AC" w:rsidP="007766AC">
      <w:pPr>
        <w:numPr>
          <w:ilvl w:val="0"/>
          <w:numId w:val="3"/>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Termin rozpoczęcia robót </w:t>
      </w:r>
      <w:r w:rsidR="00982355" w:rsidRPr="00F46012">
        <w:rPr>
          <w:rFonts w:ascii="Arial" w:eastAsia="SimSun" w:hAnsi="Arial" w:cs="Arial"/>
          <w:color w:val="000000"/>
          <w:kern w:val="1"/>
          <w:lang w:eastAsia="hi-IN" w:bidi="hi-IN"/>
        </w:rPr>
        <w:t>: niezwłocznie po podpisani</w:t>
      </w:r>
      <w:r w:rsidR="00D56813">
        <w:rPr>
          <w:rFonts w:ascii="Arial" w:eastAsia="SimSun" w:hAnsi="Arial" w:cs="Arial"/>
          <w:color w:val="000000"/>
          <w:kern w:val="1"/>
          <w:lang w:eastAsia="hi-IN" w:bidi="hi-IN"/>
        </w:rPr>
        <w:t xml:space="preserve">u umowy jednak nie później niż </w:t>
      </w:r>
      <w:r w:rsidR="00BE37ED">
        <w:rPr>
          <w:rFonts w:ascii="Arial" w:eastAsia="SimSun" w:hAnsi="Arial" w:cs="Arial"/>
          <w:color w:val="000000"/>
          <w:kern w:val="1"/>
          <w:lang w:eastAsia="hi-IN" w:bidi="hi-IN"/>
        </w:rPr>
        <w:t>14</w:t>
      </w:r>
      <w:r w:rsidR="00982355" w:rsidRPr="00F46012">
        <w:rPr>
          <w:rFonts w:ascii="Arial" w:eastAsia="SimSun" w:hAnsi="Arial" w:cs="Arial"/>
          <w:color w:val="000000"/>
          <w:kern w:val="1"/>
          <w:lang w:eastAsia="hi-IN" w:bidi="hi-IN"/>
        </w:rPr>
        <w:t xml:space="preserve"> dni od daty przekazania terenu budowy</w:t>
      </w:r>
    </w:p>
    <w:p w14:paraId="0203D1AE" w14:textId="77777777" w:rsidR="007766AC" w:rsidRPr="000D3911" w:rsidRDefault="007766AC" w:rsidP="007766AC">
      <w:pPr>
        <w:numPr>
          <w:ilvl w:val="0"/>
          <w:numId w:val="3"/>
        </w:num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color w:val="000000"/>
          <w:kern w:val="1"/>
          <w:lang w:eastAsia="hi-IN" w:bidi="hi-IN"/>
        </w:rPr>
        <w:t xml:space="preserve">Termin zakończenia </w:t>
      </w:r>
      <w:r w:rsidR="00982355" w:rsidRPr="00F46012">
        <w:rPr>
          <w:rFonts w:ascii="Arial" w:eastAsia="SimSun" w:hAnsi="Arial" w:cs="Arial"/>
          <w:color w:val="000000"/>
          <w:kern w:val="1"/>
          <w:lang w:eastAsia="hi-IN" w:bidi="hi-IN"/>
        </w:rPr>
        <w:t>realizacji przedmiotu zamówienia</w:t>
      </w:r>
      <w:r w:rsidR="000D3911">
        <w:rPr>
          <w:rFonts w:ascii="Arial" w:eastAsia="SimSun" w:hAnsi="Arial" w:cs="Arial"/>
          <w:color w:val="000000"/>
          <w:kern w:val="1"/>
          <w:lang w:eastAsia="hi-IN" w:bidi="hi-IN"/>
        </w:rPr>
        <w:t>:</w:t>
      </w:r>
      <w:r w:rsidR="00982355" w:rsidRPr="00F46012">
        <w:rPr>
          <w:rFonts w:ascii="Arial" w:eastAsia="SimSun" w:hAnsi="Arial" w:cs="Arial"/>
          <w:color w:val="000000"/>
          <w:kern w:val="1"/>
          <w:lang w:eastAsia="hi-IN" w:bidi="hi-IN"/>
        </w:rPr>
        <w:t xml:space="preserve"> </w:t>
      </w:r>
      <w:r w:rsidR="00D40456">
        <w:rPr>
          <w:rFonts w:ascii="Arial" w:eastAsia="SimSun" w:hAnsi="Arial" w:cs="Arial"/>
          <w:b/>
          <w:color w:val="000000"/>
          <w:kern w:val="1"/>
          <w:lang w:eastAsia="hi-IN" w:bidi="hi-IN"/>
        </w:rPr>
        <w:t>do 9</w:t>
      </w:r>
      <w:r w:rsidR="000D3911" w:rsidRPr="000D3911">
        <w:rPr>
          <w:rFonts w:ascii="Arial" w:eastAsia="SimSun" w:hAnsi="Arial" w:cs="Arial"/>
          <w:b/>
          <w:color w:val="000000"/>
          <w:kern w:val="1"/>
          <w:lang w:eastAsia="hi-IN" w:bidi="hi-IN"/>
        </w:rPr>
        <w:t xml:space="preserve">0 dni od </w:t>
      </w:r>
      <w:r w:rsidR="000D3911">
        <w:rPr>
          <w:rFonts w:ascii="Arial" w:eastAsia="SimSun" w:hAnsi="Arial" w:cs="Arial"/>
          <w:b/>
          <w:color w:val="000000"/>
          <w:kern w:val="1"/>
          <w:lang w:eastAsia="hi-IN" w:bidi="hi-IN"/>
        </w:rPr>
        <w:t xml:space="preserve">dnia </w:t>
      </w:r>
      <w:r w:rsidR="000D3911" w:rsidRPr="000D3911">
        <w:rPr>
          <w:rFonts w:ascii="Arial" w:eastAsia="SimSun" w:hAnsi="Arial" w:cs="Arial"/>
          <w:b/>
          <w:color w:val="000000"/>
          <w:kern w:val="1"/>
          <w:lang w:eastAsia="hi-IN" w:bidi="hi-IN"/>
        </w:rPr>
        <w:t>podpisania umowy</w:t>
      </w:r>
      <w:r w:rsidR="00F07FBA" w:rsidRPr="000D3911">
        <w:rPr>
          <w:rFonts w:ascii="Arial" w:eastAsia="SimSun" w:hAnsi="Arial" w:cs="Arial"/>
          <w:b/>
          <w:color w:val="000000"/>
          <w:kern w:val="1"/>
          <w:lang w:eastAsia="hi-IN" w:bidi="hi-IN"/>
        </w:rPr>
        <w:t xml:space="preserve">. </w:t>
      </w:r>
    </w:p>
    <w:p w14:paraId="678FAC7E" w14:textId="77777777" w:rsidR="007766AC" w:rsidRPr="00F46012" w:rsidRDefault="007766AC" w:rsidP="007766AC">
      <w:pPr>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color w:val="000000"/>
          <w:kern w:val="1"/>
          <w:lang w:eastAsia="hi-IN" w:bidi="hi-IN"/>
        </w:rPr>
        <w:t xml:space="preserve">Strony dopuszczają </w:t>
      </w:r>
      <w:r w:rsidRPr="00F46012">
        <w:rPr>
          <w:rFonts w:ascii="Arial" w:eastAsia="SimSun" w:hAnsi="Arial" w:cs="Arial"/>
          <w:kern w:val="1"/>
          <w:lang w:eastAsia="hi-IN" w:bidi="hi-IN"/>
        </w:rPr>
        <w:t>możliwość skrócenia  terminu wykonania zamówienia</w:t>
      </w:r>
      <w:r w:rsidR="00852400">
        <w:rPr>
          <w:rFonts w:ascii="Arial" w:eastAsia="SimSun" w:hAnsi="Arial" w:cs="Arial"/>
          <w:kern w:val="1"/>
          <w:lang w:eastAsia="hi-IN" w:bidi="hi-IN"/>
        </w:rPr>
        <w:t xml:space="preserve"> w przypadku wcześniejszego zakończenia przedmiotu umowy </w:t>
      </w:r>
      <w:r w:rsidRPr="00F46012">
        <w:rPr>
          <w:rFonts w:ascii="Arial" w:eastAsia="SimSun" w:hAnsi="Arial" w:cs="Arial"/>
          <w:kern w:val="1"/>
          <w:lang w:eastAsia="hi-IN" w:bidi="hi-IN"/>
        </w:rPr>
        <w:t xml:space="preserve">. Skrócenie terminu wykonania zamówienia nie wymaga zmiany umowy. </w:t>
      </w:r>
    </w:p>
    <w:p w14:paraId="0DD94508" w14:textId="77777777" w:rsidR="007766AC" w:rsidRPr="00F46012" w:rsidRDefault="007766AC" w:rsidP="007766AC">
      <w:pPr>
        <w:widowControl w:val="0"/>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Wydłużenie terminu realizacji zamówienia może nastąpić na zasadach i warunkach określonych w umowie. </w:t>
      </w:r>
    </w:p>
    <w:p w14:paraId="6339F38F" w14:textId="77777777" w:rsidR="007766AC" w:rsidRPr="00F46012" w:rsidRDefault="007766AC" w:rsidP="007766AC">
      <w:pPr>
        <w:pStyle w:val="Akapitzlist"/>
        <w:numPr>
          <w:ilvl w:val="0"/>
          <w:numId w:val="3"/>
        </w:numPr>
        <w:spacing w:after="80" w:line="276" w:lineRule="auto"/>
        <w:contextualSpacing w:val="0"/>
        <w:rPr>
          <w:rFonts w:ascii="Arial" w:hAnsi="Arial" w:cs="Arial"/>
          <w:color w:val="FF0000"/>
          <w:sz w:val="24"/>
          <w:szCs w:val="24"/>
        </w:rPr>
      </w:pPr>
      <w:r w:rsidRPr="00F46012">
        <w:rPr>
          <w:rFonts w:ascii="Arial" w:hAnsi="Arial" w:cs="Arial"/>
          <w:sz w:val="24"/>
          <w:szCs w:val="24"/>
        </w:rPr>
        <w:t>O zakończeniu robót budowlanych Wykonawca</w:t>
      </w:r>
      <w:r w:rsidR="00387A56">
        <w:rPr>
          <w:rFonts w:ascii="Arial" w:hAnsi="Arial" w:cs="Arial"/>
          <w:sz w:val="24"/>
          <w:szCs w:val="24"/>
        </w:rPr>
        <w:t xml:space="preserve"> </w:t>
      </w:r>
      <w:r w:rsidRPr="00F46012">
        <w:rPr>
          <w:rFonts w:ascii="Arial" w:hAnsi="Arial" w:cs="Arial"/>
          <w:sz w:val="24"/>
          <w:szCs w:val="24"/>
        </w:rPr>
        <w:t xml:space="preserve"> zawiadamia pisemnie Zamawiającego, potwierdzając równocześnie gotowość do odbioru końcowego wpisem do dziennika budowy</w:t>
      </w:r>
      <w:r w:rsidR="00387A56">
        <w:rPr>
          <w:rFonts w:ascii="Arial" w:hAnsi="Arial" w:cs="Arial"/>
          <w:sz w:val="24"/>
          <w:szCs w:val="24"/>
        </w:rPr>
        <w:t xml:space="preserve"> przez Kierownika Budowy</w:t>
      </w:r>
      <w:r w:rsidRPr="00F46012">
        <w:rPr>
          <w:rFonts w:ascii="Arial" w:hAnsi="Arial" w:cs="Arial"/>
          <w:sz w:val="24"/>
          <w:szCs w:val="24"/>
        </w:rPr>
        <w:t xml:space="preserve"> a następnie:</w:t>
      </w:r>
    </w:p>
    <w:p w14:paraId="4141A2DF" w14:textId="77777777" w:rsidR="007766AC" w:rsidRPr="00F46012" w:rsidRDefault="007766AC" w:rsidP="007766AC">
      <w:pPr>
        <w:pStyle w:val="Akapitzlist"/>
        <w:numPr>
          <w:ilvl w:val="0"/>
          <w:numId w:val="31"/>
        </w:numPr>
        <w:spacing w:after="80" w:line="276" w:lineRule="auto"/>
        <w:ind w:left="709" w:hanging="425"/>
        <w:contextualSpacing w:val="0"/>
        <w:jc w:val="both"/>
        <w:rPr>
          <w:rFonts w:ascii="Arial" w:hAnsi="Arial" w:cs="Arial"/>
          <w:color w:val="FF0000"/>
          <w:sz w:val="24"/>
          <w:szCs w:val="24"/>
        </w:rPr>
      </w:pPr>
      <w:r w:rsidRPr="00F46012">
        <w:rPr>
          <w:rFonts w:ascii="Arial" w:hAnsi="Arial" w:cs="Arial"/>
          <w:sz w:val="24"/>
          <w:szCs w:val="24"/>
        </w:rPr>
        <w:t>Inspektor nadzoru inwest</w:t>
      </w:r>
      <w:r w:rsidR="00721C72">
        <w:rPr>
          <w:rFonts w:ascii="Arial" w:hAnsi="Arial" w:cs="Arial"/>
          <w:sz w:val="24"/>
          <w:szCs w:val="24"/>
        </w:rPr>
        <w:t xml:space="preserve">orskiego </w:t>
      </w:r>
      <w:r w:rsidRPr="00F46012">
        <w:rPr>
          <w:rFonts w:ascii="Arial" w:hAnsi="Arial" w:cs="Arial"/>
          <w:sz w:val="24"/>
          <w:szCs w:val="24"/>
        </w:rPr>
        <w:t xml:space="preserve"> potwierdzi osiągnięcie gotowości do odbioru końcowego - po uprzednim stwierdzeniu uporządkowania terenu budowy oraz zakończenia zgłoszonych robót. </w:t>
      </w:r>
    </w:p>
    <w:p w14:paraId="0E120A66" w14:textId="77777777" w:rsidR="007766AC" w:rsidRPr="00E74926" w:rsidRDefault="007766AC" w:rsidP="007766AC">
      <w:pPr>
        <w:pStyle w:val="Akapitzlist"/>
        <w:numPr>
          <w:ilvl w:val="0"/>
          <w:numId w:val="31"/>
        </w:numPr>
        <w:spacing w:after="80" w:line="276" w:lineRule="auto"/>
        <w:ind w:left="709" w:hanging="425"/>
        <w:contextualSpacing w:val="0"/>
        <w:jc w:val="both"/>
        <w:rPr>
          <w:rFonts w:ascii="Arial" w:hAnsi="Arial" w:cs="Arial"/>
          <w:color w:val="FF0000"/>
          <w:sz w:val="24"/>
          <w:szCs w:val="24"/>
        </w:rPr>
      </w:pPr>
      <w:r w:rsidRPr="003B5CAD">
        <w:rPr>
          <w:rFonts w:ascii="Arial" w:hAnsi="Arial" w:cs="Arial"/>
          <w:sz w:val="24"/>
          <w:szCs w:val="24"/>
        </w:rPr>
        <w:t xml:space="preserve">Wraz ze zgłoszeniem gotowości do odbioru końcowego, Wykonawca dostarczy </w:t>
      </w:r>
      <w:r w:rsidRPr="008D7326">
        <w:rPr>
          <w:rFonts w:ascii="Arial" w:hAnsi="Arial" w:cs="Arial"/>
          <w:sz w:val="24"/>
          <w:szCs w:val="24"/>
        </w:rPr>
        <w:t>dokumentację powyk</w:t>
      </w:r>
      <w:r w:rsidR="001E3D79" w:rsidRPr="008D7326">
        <w:rPr>
          <w:rFonts w:ascii="Arial" w:hAnsi="Arial" w:cs="Arial"/>
          <w:sz w:val="24"/>
          <w:szCs w:val="24"/>
        </w:rPr>
        <w:t>onawczą, o której mowa w ust. 22</w:t>
      </w:r>
      <w:r w:rsidR="0057192A" w:rsidRPr="008D7326">
        <w:rPr>
          <w:rFonts w:ascii="Arial" w:hAnsi="Arial" w:cs="Arial"/>
          <w:sz w:val="24"/>
          <w:szCs w:val="24"/>
        </w:rPr>
        <w:t>, pkt. 2</w:t>
      </w:r>
      <w:r w:rsidRPr="008D7326">
        <w:rPr>
          <w:rFonts w:ascii="Arial" w:hAnsi="Arial" w:cs="Arial"/>
          <w:sz w:val="24"/>
          <w:szCs w:val="24"/>
        </w:rPr>
        <w:t>-6</w:t>
      </w:r>
      <w:r w:rsidR="001E3D79" w:rsidRPr="008D7326">
        <w:rPr>
          <w:rFonts w:ascii="Arial" w:hAnsi="Arial" w:cs="Arial"/>
          <w:sz w:val="24"/>
          <w:szCs w:val="24"/>
        </w:rPr>
        <w:t>. Dokumenty wymienione w ust. 22</w:t>
      </w:r>
      <w:r w:rsidRPr="008D7326">
        <w:rPr>
          <w:rFonts w:ascii="Arial" w:hAnsi="Arial" w:cs="Arial"/>
          <w:sz w:val="24"/>
          <w:szCs w:val="24"/>
        </w:rPr>
        <w:t xml:space="preserve">, pkt. </w:t>
      </w:r>
      <w:r w:rsidR="0057192A" w:rsidRPr="008D7326">
        <w:rPr>
          <w:rFonts w:ascii="Arial" w:hAnsi="Arial" w:cs="Arial"/>
          <w:sz w:val="24"/>
          <w:szCs w:val="24"/>
        </w:rPr>
        <w:t xml:space="preserve">1, </w:t>
      </w:r>
      <w:r w:rsidRPr="008D7326">
        <w:rPr>
          <w:rFonts w:ascii="Arial" w:hAnsi="Arial" w:cs="Arial"/>
          <w:sz w:val="24"/>
          <w:szCs w:val="24"/>
        </w:rPr>
        <w:t>7-8 Wykonawca przekazuje nie później niż w dniu odbioru końcowego robót.</w:t>
      </w:r>
    </w:p>
    <w:p w14:paraId="6525A62C" w14:textId="77777777" w:rsidR="007766AC" w:rsidRPr="00843F5D" w:rsidRDefault="00843F5D" w:rsidP="00843F5D">
      <w:pPr>
        <w:pStyle w:val="Akapitzlist"/>
        <w:numPr>
          <w:ilvl w:val="0"/>
          <w:numId w:val="3"/>
        </w:numPr>
        <w:spacing w:after="60" w:line="276" w:lineRule="auto"/>
        <w:jc w:val="both"/>
        <w:rPr>
          <w:rFonts w:ascii="Arial" w:eastAsia="Times New Roman" w:hAnsi="Arial" w:cs="Arial"/>
          <w:sz w:val="24"/>
          <w:szCs w:val="24"/>
          <w:lang w:eastAsia="pl-PL"/>
        </w:rPr>
      </w:pPr>
      <w:r w:rsidRPr="00843F5D">
        <w:rPr>
          <w:rFonts w:ascii="Arial" w:hAnsi="Arial" w:cs="Arial"/>
          <w:sz w:val="24"/>
          <w:szCs w:val="24"/>
        </w:rPr>
        <w:t>Za termin wykonania robót budowlanych, objętych umową - uznaje się datę pisemnego</w:t>
      </w:r>
      <w:r w:rsidR="00535BCE">
        <w:rPr>
          <w:rFonts w:ascii="Arial" w:hAnsi="Arial" w:cs="Arial"/>
          <w:sz w:val="24"/>
          <w:szCs w:val="24"/>
        </w:rPr>
        <w:t xml:space="preserve"> lub elektronicznego</w:t>
      </w:r>
      <w:r w:rsidRPr="00843F5D">
        <w:rPr>
          <w:rFonts w:ascii="Arial" w:hAnsi="Arial" w:cs="Arial"/>
          <w:sz w:val="24"/>
          <w:szCs w:val="24"/>
        </w:rPr>
        <w:t xml:space="preserve"> zgłoszenia przez Wykonawcę gotowości </w:t>
      </w:r>
      <w:r w:rsidR="00BE37ED">
        <w:rPr>
          <w:rFonts w:ascii="Arial" w:hAnsi="Arial" w:cs="Arial"/>
          <w:sz w:val="24"/>
          <w:szCs w:val="24"/>
        </w:rPr>
        <w:t>odbioru</w:t>
      </w:r>
      <w:r w:rsidRPr="00843F5D">
        <w:rPr>
          <w:rFonts w:ascii="Arial" w:hAnsi="Arial" w:cs="Arial"/>
          <w:sz w:val="24"/>
          <w:szCs w:val="24"/>
        </w:rPr>
        <w:t xml:space="preserve"> robót</w:t>
      </w:r>
      <w:r w:rsidR="00E74926">
        <w:rPr>
          <w:rFonts w:ascii="Arial" w:hAnsi="Arial" w:cs="Arial"/>
          <w:sz w:val="24"/>
          <w:szCs w:val="24"/>
        </w:rPr>
        <w:t>, po zakończeniu wszystkich robót.</w:t>
      </w:r>
      <w:r w:rsidRPr="00843F5D">
        <w:rPr>
          <w:rFonts w:ascii="Arial" w:hAnsi="Arial" w:cs="Arial"/>
          <w:sz w:val="24"/>
          <w:szCs w:val="24"/>
        </w:rPr>
        <w:t xml:space="preserve">  </w:t>
      </w:r>
      <w:r w:rsidR="007766AC" w:rsidRPr="00843F5D">
        <w:rPr>
          <w:rFonts w:ascii="Arial" w:eastAsia="SimSun" w:hAnsi="Arial" w:cs="Arial"/>
          <w:kern w:val="1"/>
          <w:sz w:val="24"/>
          <w:szCs w:val="24"/>
          <w:lang w:eastAsia="hi-IN" w:bidi="hi-IN"/>
        </w:rPr>
        <w:t xml:space="preserve">Zamawiający przystąpi do odbioru końcowego w terminie </w:t>
      </w:r>
      <w:r>
        <w:rPr>
          <w:rFonts w:ascii="Arial" w:eastAsia="SimSun" w:hAnsi="Arial" w:cs="Arial"/>
          <w:b/>
          <w:kern w:val="1"/>
          <w:sz w:val="24"/>
          <w:szCs w:val="24"/>
          <w:lang w:eastAsia="hi-IN" w:bidi="hi-IN"/>
        </w:rPr>
        <w:t>do 14</w:t>
      </w:r>
      <w:r w:rsidR="007766AC" w:rsidRPr="00843F5D">
        <w:rPr>
          <w:rFonts w:ascii="Arial" w:eastAsia="SimSun" w:hAnsi="Arial" w:cs="Arial"/>
          <w:b/>
          <w:kern w:val="1"/>
          <w:sz w:val="24"/>
          <w:szCs w:val="24"/>
          <w:lang w:eastAsia="hi-IN" w:bidi="hi-IN"/>
        </w:rPr>
        <w:t xml:space="preserve"> dni</w:t>
      </w:r>
      <w:r w:rsidR="007766AC" w:rsidRPr="00843F5D">
        <w:rPr>
          <w:rFonts w:ascii="Arial" w:eastAsia="SimSun" w:hAnsi="Arial" w:cs="Arial"/>
          <w:kern w:val="1"/>
          <w:sz w:val="24"/>
          <w:szCs w:val="24"/>
          <w:lang w:eastAsia="hi-IN" w:bidi="hi-IN"/>
        </w:rPr>
        <w:t xml:space="preserve"> od dnia pisemnego</w:t>
      </w:r>
      <w:r w:rsidR="00535BCE">
        <w:rPr>
          <w:rFonts w:ascii="Arial" w:eastAsia="SimSun" w:hAnsi="Arial" w:cs="Arial"/>
          <w:kern w:val="1"/>
          <w:sz w:val="24"/>
          <w:szCs w:val="24"/>
          <w:lang w:eastAsia="hi-IN" w:bidi="hi-IN"/>
        </w:rPr>
        <w:t xml:space="preserve"> lub elektronicznego</w:t>
      </w:r>
      <w:r w:rsidR="007766AC" w:rsidRPr="00843F5D">
        <w:rPr>
          <w:rFonts w:ascii="Arial" w:eastAsia="SimSun" w:hAnsi="Arial" w:cs="Arial"/>
          <w:kern w:val="1"/>
          <w:sz w:val="24"/>
          <w:szCs w:val="24"/>
          <w:lang w:eastAsia="hi-IN" w:bidi="hi-IN"/>
        </w:rPr>
        <w:t xml:space="preserve"> zgłoszenia odbioru końcowego robót</w:t>
      </w:r>
      <w:r w:rsidR="00E74926">
        <w:rPr>
          <w:rFonts w:ascii="Arial" w:eastAsia="SimSun" w:hAnsi="Arial" w:cs="Arial"/>
          <w:kern w:val="1"/>
          <w:sz w:val="24"/>
          <w:szCs w:val="24"/>
          <w:lang w:eastAsia="hi-IN" w:bidi="hi-IN"/>
        </w:rPr>
        <w:t>, pod warunkiem, że inspektor nadzoru potwierdzi osiągnięcie gotowości do obioru końcowego</w:t>
      </w:r>
      <w:r w:rsidR="002A3A5F" w:rsidRPr="00843F5D">
        <w:rPr>
          <w:rFonts w:ascii="Arial" w:eastAsia="SimSun" w:hAnsi="Arial" w:cs="Arial"/>
          <w:kern w:val="1"/>
          <w:sz w:val="24"/>
          <w:szCs w:val="24"/>
          <w:lang w:eastAsia="hi-IN" w:bidi="hi-IN"/>
        </w:rPr>
        <w:t>.</w:t>
      </w:r>
    </w:p>
    <w:p w14:paraId="7064CBE2" w14:textId="77777777" w:rsidR="007766AC" w:rsidRPr="006D7E49" w:rsidRDefault="007766AC"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sidRPr="006D7E49">
        <w:rPr>
          <w:rFonts w:ascii="Arial" w:eastAsia="SimSun" w:hAnsi="Arial" w:cs="Arial"/>
          <w:kern w:val="1"/>
          <w:lang w:eastAsia="hi-IN" w:bidi="hi-IN"/>
        </w:rPr>
        <w:t>Jeżeli w toku czynności odbioru końcowego zostaną stwierdzone wady, które nadają się do usunięcia, to</w:t>
      </w:r>
      <w:r w:rsidR="00E74926" w:rsidRPr="006D7E49">
        <w:rPr>
          <w:rFonts w:ascii="Arial" w:eastAsia="SimSun" w:hAnsi="Arial" w:cs="Arial"/>
          <w:kern w:val="1"/>
          <w:lang w:eastAsia="hi-IN" w:bidi="hi-IN"/>
        </w:rPr>
        <w:t xml:space="preserve"> zostanie spisany protokół z wykazem usterek do usunięcia w terminie maksymalnie 7 dni.</w:t>
      </w:r>
      <w:r w:rsidRPr="006D7E49">
        <w:rPr>
          <w:rFonts w:ascii="Arial" w:eastAsia="SimSun" w:hAnsi="Arial" w:cs="Arial"/>
          <w:kern w:val="1"/>
          <w:lang w:eastAsia="hi-IN" w:bidi="hi-IN"/>
        </w:rPr>
        <w:t xml:space="preserve"> </w:t>
      </w:r>
      <w:r w:rsidR="006D7E49" w:rsidRPr="006D7E49">
        <w:rPr>
          <w:rFonts w:ascii="Arial" w:eastAsia="SimSun" w:hAnsi="Arial" w:cs="Arial"/>
          <w:kern w:val="1"/>
          <w:lang w:eastAsia="hi-IN" w:bidi="hi-IN"/>
        </w:rPr>
        <w:t>Zamawiający zacznie naliczać Wykonawcy kary umowne w przypadku nie usunięcia usterek w powyższym terminie.</w:t>
      </w:r>
    </w:p>
    <w:p w14:paraId="65EE9E80"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nie nadają się do usunięcia, to:</w:t>
      </w:r>
    </w:p>
    <w:p w14:paraId="0E438904" w14:textId="77777777" w:rsidR="007766AC" w:rsidRPr="00F46012" w:rsidRDefault="007766AC" w:rsidP="007766AC">
      <w:pPr>
        <w:numPr>
          <w:ilvl w:val="0"/>
          <w:numId w:val="6"/>
        </w:numPr>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jeżeli umożliwiają one użytkowanie przedmiotu odbioru zgodnie z przeznaczeniem, Zamawiający może obniżyć wynagrodzenie poprzez dokonanie potrącenia części wynagrodzenia, oceniając jakość wykonanych robót w stosunku do wymagań przyjętych w umowie,</w:t>
      </w:r>
    </w:p>
    <w:p w14:paraId="4FEC233D" w14:textId="0E4FFDEF" w:rsidR="007766AC" w:rsidRPr="00F46012" w:rsidRDefault="007766AC" w:rsidP="007766AC">
      <w:pPr>
        <w:numPr>
          <w:ilvl w:val="0"/>
          <w:numId w:val="6"/>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uniemożliwiają użytkowanie zgodne z przeznaczeniem, Zamawiający może odstąpić od umowy.</w:t>
      </w:r>
    </w:p>
    <w:p w14:paraId="3110AB42"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Końcowy odbiór robót, zostanie dokonany komisyjnie z udziałem przedstawicieli Wykonawcy, przedstawicieli Zamawiającego</w:t>
      </w:r>
      <w:r w:rsidR="002A3A5F" w:rsidRPr="00F46012">
        <w:rPr>
          <w:rFonts w:ascii="Arial" w:eastAsia="SimSun" w:hAnsi="Arial" w:cs="Arial"/>
          <w:color w:val="000000"/>
          <w:kern w:val="1"/>
          <w:lang w:eastAsia="hi-IN" w:bidi="hi-IN"/>
        </w:rPr>
        <w:t xml:space="preserve"> i Inspektora Nadzoru</w:t>
      </w:r>
      <w:r w:rsidRPr="00F46012">
        <w:rPr>
          <w:rFonts w:ascii="Arial" w:eastAsia="SimSun" w:hAnsi="Arial" w:cs="Arial"/>
          <w:color w:val="000000"/>
          <w:kern w:val="1"/>
          <w:lang w:eastAsia="hi-IN" w:bidi="hi-IN"/>
        </w:rPr>
        <w:t>.</w:t>
      </w:r>
    </w:p>
    <w:p w14:paraId="6786E37B"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 czynności odbioru końcowego będzie spisany protokół zawierający wszelkie </w:t>
      </w:r>
      <w:r w:rsidRPr="00F46012">
        <w:rPr>
          <w:rFonts w:ascii="Arial" w:eastAsia="SimSun" w:hAnsi="Arial" w:cs="Arial"/>
          <w:color w:val="000000"/>
          <w:kern w:val="1"/>
          <w:lang w:eastAsia="hi-IN" w:bidi="hi-IN"/>
        </w:rPr>
        <w:lastRenderedPageBreak/>
        <w:t>ustalenia dokonane w toku odbioru oraz terminy wyznaczone na usunięcie stwierdzonych wad.</w:t>
      </w:r>
    </w:p>
    <w:p w14:paraId="3CD1E417"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Strony postanawiają, że termin usunięcia przez Wykonawcę wad stwierdzonych przy odbiorze końcowym</w:t>
      </w:r>
      <w:r w:rsidR="00E74926">
        <w:rPr>
          <w:rFonts w:ascii="Arial" w:eastAsia="SimSun" w:hAnsi="Arial" w:cs="Arial"/>
          <w:color w:val="000000"/>
          <w:kern w:val="1"/>
          <w:lang w:eastAsia="hi-IN" w:bidi="hi-IN"/>
        </w:rPr>
        <w:t xml:space="preserve"> bez konieczności naliczenia kar umownych</w:t>
      </w:r>
      <w:r w:rsidRPr="00F46012">
        <w:rPr>
          <w:rFonts w:ascii="Arial" w:eastAsia="SimSun" w:hAnsi="Arial" w:cs="Arial"/>
          <w:color w:val="000000"/>
          <w:kern w:val="1"/>
          <w:lang w:eastAsia="hi-IN" w:bidi="hi-IN"/>
        </w:rPr>
        <w:t xml:space="preserve">, wynosić </w:t>
      </w:r>
      <w:r w:rsidRPr="00F46012">
        <w:rPr>
          <w:rFonts w:ascii="Arial" w:eastAsia="SimSun" w:hAnsi="Arial" w:cs="Arial"/>
          <w:kern w:val="1"/>
          <w:lang w:eastAsia="hi-IN" w:bidi="hi-IN"/>
        </w:rPr>
        <w:t xml:space="preserve">będzie </w:t>
      </w:r>
      <w:r w:rsidR="002A3A5F" w:rsidRPr="00F46012">
        <w:rPr>
          <w:rFonts w:ascii="Arial" w:eastAsia="SimSun" w:hAnsi="Arial" w:cs="Arial"/>
          <w:b/>
          <w:kern w:val="1"/>
          <w:lang w:eastAsia="hi-IN" w:bidi="hi-IN"/>
        </w:rPr>
        <w:t>7</w:t>
      </w:r>
      <w:r w:rsidRPr="00F46012">
        <w:rPr>
          <w:rFonts w:ascii="Arial" w:eastAsia="SimSun" w:hAnsi="Arial" w:cs="Arial"/>
          <w:b/>
          <w:kern w:val="1"/>
          <w:lang w:eastAsia="hi-IN" w:bidi="hi-IN"/>
        </w:rPr>
        <w:t xml:space="preserve"> dni</w:t>
      </w:r>
      <w:r w:rsidRPr="00F46012">
        <w:rPr>
          <w:rFonts w:ascii="Arial" w:eastAsia="SimSun" w:hAnsi="Arial" w:cs="Arial"/>
          <w:color w:val="000000"/>
          <w:kern w:val="1"/>
          <w:lang w:eastAsia="hi-IN" w:bidi="hi-IN"/>
        </w:rPr>
        <w:t>. Za dzień odbioru robót po  usunięciu usterek ustala się następny dzień roboczy po wyznaczonym terminie na usunięcie usterek, ch</w:t>
      </w:r>
      <w:r w:rsidR="006D7E49">
        <w:rPr>
          <w:rFonts w:ascii="Arial" w:eastAsia="SimSun" w:hAnsi="Arial" w:cs="Arial"/>
          <w:color w:val="000000"/>
          <w:kern w:val="1"/>
          <w:lang w:eastAsia="hi-IN" w:bidi="hi-IN"/>
        </w:rPr>
        <w:t>yba że Strony postanowią o wcześniejszym terminie</w:t>
      </w:r>
      <w:r w:rsidR="00917762">
        <w:rPr>
          <w:rFonts w:ascii="Arial" w:eastAsia="SimSun" w:hAnsi="Arial" w:cs="Arial"/>
          <w:color w:val="000000"/>
          <w:kern w:val="1"/>
          <w:lang w:eastAsia="hi-IN" w:bidi="hi-IN"/>
        </w:rPr>
        <w:t xml:space="preserve">. </w:t>
      </w:r>
    </w:p>
    <w:p w14:paraId="5B280A3D" w14:textId="77777777" w:rsidR="007766AC" w:rsidRPr="00F46012" w:rsidRDefault="00396617"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W przypadku nieusunięcia usterek w terminie określonym w pkt. 11</w:t>
      </w:r>
      <w:r w:rsidR="006D7E49">
        <w:rPr>
          <w:rFonts w:ascii="Arial" w:eastAsia="SimSun" w:hAnsi="Arial" w:cs="Arial"/>
          <w:color w:val="000000"/>
          <w:kern w:val="1"/>
          <w:lang w:eastAsia="hi-IN" w:bidi="hi-IN"/>
        </w:rPr>
        <w:t>,</w:t>
      </w:r>
      <w:r>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Wykonawca zobowiązany jest do zawiadomienia na piśmie Zamawiającego o</w:t>
      </w:r>
      <w:r w:rsidR="006D7E49">
        <w:rPr>
          <w:rFonts w:ascii="Arial" w:eastAsia="SimSun" w:hAnsi="Arial" w:cs="Arial"/>
          <w:color w:val="000000"/>
          <w:kern w:val="1"/>
          <w:lang w:eastAsia="hi-IN" w:bidi="hi-IN"/>
        </w:rPr>
        <w:t xml:space="preserve"> ich</w:t>
      </w:r>
      <w:r w:rsidR="007766AC" w:rsidRPr="00F46012">
        <w:rPr>
          <w:rFonts w:ascii="Arial" w:eastAsia="SimSun" w:hAnsi="Arial" w:cs="Arial"/>
          <w:color w:val="000000"/>
          <w:kern w:val="1"/>
          <w:lang w:eastAsia="hi-IN" w:bidi="hi-IN"/>
        </w:rPr>
        <w:t xml:space="preserve"> usunięciu</w:t>
      </w:r>
      <w:r w:rsidR="006D7E49">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 xml:space="preserve"> oraz do żądania wyznaczenia terminu odbioru robót</w:t>
      </w:r>
      <w:r w:rsidR="002351DD">
        <w:rPr>
          <w:rFonts w:ascii="Arial" w:eastAsia="SimSun" w:hAnsi="Arial" w:cs="Arial"/>
          <w:color w:val="000000"/>
          <w:kern w:val="1"/>
          <w:lang w:eastAsia="hi-IN" w:bidi="hi-IN"/>
        </w:rPr>
        <w:t xml:space="preserve"> uznanych wcześniej jako wadliwe</w:t>
      </w:r>
      <w:r w:rsidR="007766AC" w:rsidRPr="00F46012">
        <w:rPr>
          <w:rFonts w:ascii="Arial" w:eastAsia="SimSun" w:hAnsi="Arial" w:cs="Arial"/>
          <w:color w:val="000000"/>
          <w:kern w:val="1"/>
          <w:lang w:eastAsia="hi-IN" w:bidi="hi-IN"/>
        </w:rPr>
        <w:t>. W takim przypadku stosuje się odpowiednio postanowienia niniejszego §</w:t>
      </w:r>
      <w:r w:rsidR="006D7E49">
        <w:rPr>
          <w:rFonts w:ascii="Arial" w:eastAsia="SimSun" w:hAnsi="Arial" w:cs="Arial"/>
          <w:color w:val="000000"/>
          <w:kern w:val="1"/>
          <w:lang w:eastAsia="hi-IN" w:bidi="hi-IN"/>
        </w:rPr>
        <w:t>2</w:t>
      </w:r>
      <w:r w:rsidR="007766AC" w:rsidRPr="00F46012">
        <w:rPr>
          <w:rFonts w:ascii="Arial" w:eastAsia="SimSun" w:hAnsi="Arial" w:cs="Arial"/>
          <w:color w:val="000000"/>
          <w:kern w:val="1"/>
          <w:lang w:eastAsia="hi-IN" w:bidi="hi-IN"/>
        </w:rPr>
        <w:t>.</w:t>
      </w:r>
    </w:p>
    <w:p w14:paraId="2A1DB5BB" w14:textId="77777777"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Rozpoczęcie realizacji Umowy przez Wykonawcę nastąpi</w:t>
      </w:r>
      <w:r w:rsidR="00BE37ED">
        <w:rPr>
          <w:rFonts w:ascii="Arial" w:hAnsi="Arial" w:cs="Arial"/>
          <w:szCs w:val="24"/>
        </w:rPr>
        <w:t xml:space="preserve"> do 14</w:t>
      </w:r>
      <w:r w:rsidR="00396617">
        <w:rPr>
          <w:rFonts w:ascii="Arial" w:hAnsi="Arial" w:cs="Arial"/>
          <w:szCs w:val="24"/>
        </w:rPr>
        <w:t xml:space="preserve"> dni od daty</w:t>
      </w:r>
      <w:r w:rsidRPr="00F46012">
        <w:rPr>
          <w:rFonts w:ascii="Arial" w:hAnsi="Arial" w:cs="Arial"/>
          <w:szCs w:val="24"/>
        </w:rPr>
        <w:t xml:space="preserve"> protokolarnego przejęcia terenu budowy przez Wykonawcę, co nastąpi w terminie do 7 dni od</w:t>
      </w:r>
      <w:r w:rsidR="006D7E49">
        <w:rPr>
          <w:rFonts w:ascii="Arial" w:hAnsi="Arial" w:cs="Arial"/>
          <w:szCs w:val="24"/>
        </w:rPr>
        <w:t xml:space="preserve"> daty zawarcia niniejszej umowy</w:t>
      </w:r>
      <w:r w:rsidR="00BE37ED">
        <w:rPr>
          <w:rFonts w:ascii="Arial" w:hAnsi="Arial" w:cs="Arial"/>
          <w:szCs w:val="24"/>
        </w:rPr>
        <w:t>.</w:t>
      </w:r>
    </w:p>
    <w:p w14:paraId="50D18C2B" w14:textId="77777777" w:rsidR="007766AC" w:rsidRPr="00F46012" w:rsidRDefault="00BE37ED"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Pr>
          <w:rFonts w:ascii="Arial" w:hAnsi="Arial" w:cs="Arial"/>
        </w:rPr>
        <w:t>W terminie do 14</w:t>
      </w:r>
      <w:r w:rsidR="007766AC" w:rsidRPr="00F46012">
        <w:rPr>
          <w:rFonts w:ascii="Arial" w:hAnsi="Arial" w:cs="Arial"/>
        </w:rPr>
        <w:t xml:space="preserve"> dni  od dnia zawarcia Umowy, Wykonawca przedstawi do akceptacji Zamawiającego </w:t>
      </w:r>
      <w:r w:rsidR="007766AC" w:rsidRPr="00F46012">
        <w:rPr>
          <w:rFonts w:ascii="Arial" w:hAnsi="Arial" w:cs="Arial"/>
          <w:snapToGrid w:val="0"/>
        </w:rPr>
        <w:t xml:space="preserve">Harmonogram rzeczowo - finansowy </w:t>
      </w:r>
      <w:r w:rsidR="007766AC" w:rsidRPr="00F46012">
        <w:rPr>
          <w:rFonts w:ascii="Arial" w:hAnsi="Arial" w:cs="Arial"/>
        </w:rPr>
        <w:t>określający m.in.: kolejność postępowania, etapowanie robót,</w:t>
      </w:r>
      <w:r w:rsidR="00917762">
        <w:rPr>
          <w:rFonts w:ascii="Arial" w:hAnsi="Arial" w:cs="Arial"/>
        </w:rPr>
        <w:t xml:space="preserve"> wartość robót, </w:t>
      </w:r>
      <w:r w:rsidR="007766AC" w:rsidRPr="00F46012">
        <w:rPr>
          <w:rFonts w:ascii="Arial" w:hAnsi="Arial" w:cs="Arial"/>
        </w:rPr>
        <w:t xml:space="preserve"> czas w jakim Wykonawca proponuje wykonać roboty, wartość wykonanych elementów robót, dostaw lub usług</w:t>
      </w:r>
      <w:r w:rsidR="007766AC" w:rsidRPr="00600315">
        <w:rPr>
          <w:rFonts w:ascii="Arial" w:hAnsi="Arial" w:cs="Arial"/>
        </w:rPr>
        <w:t>.</w:t>
      </w:r>
      <w:r w:rsidR="006F27BB" w:rsidRPr="00600315">
        <w:rPr>
          <w:rFonts w:ascii="Arial" w:hAnsi="Arial" w:cs="Arial"/>
        </w:rPr>
        <w:t xml:space="preserve"> </w:t>
      </w:r>
      <w:r w:rsidR="006B01E7" w:rsidRPr="00600315">
        <w:rPr>
          <w:rFonts w:ascii="Arial" w:hAnsi="Arial" w:cs="Arial"/>
        </w:rPr>
        <w:t>Harmonogram będzie służył do obliczenia wynagrodzenia za rozliczenia częściowe.</w:t>
      </w:r>
      <w:r w:rsidR="006B01E7">
        <w:rPr>
          <w:rFonts w:ascii="Arial" w:hAnsi="Arial" w:cs="Arial"/>
        </w:rPr>
        <w:t xml:space="preserve"> Harmonogram należy wykonać na podstawie przedmiarów robót.</w:t>
      </w:r>
      <w:r w:rsidR="007766AC" w:rsidRPr="00F46012">
        <w:rPr>
          <w:rFonts w:ascii="Arial" w:hAnsi="Arial" w:cs="Arial"/>
        </w:rPr>
        <w:t xml:space="preserve"> Zamawiający zobowiązany jest w ciągu 5 dni roboczych zaakceptować Harmonogram lub zgłosić do niego uwagi. W razie bezskutecznego upływu powyższego terminu, Harmonogram  jest uważany za zatwierdzony. W przypadku wniesienia uwag, Wykonawca jest zobowiązany do dokonania poprawek w ciągu 3 dni roboczych. Wykonawca będzie aktualizować Harmonogram  na wezwanie Zamawiającego.</w:t>
      </w:r>
      <w:r w:rsidR="00917762">
        <w:rPr>
          <w:rFonts w:ascii="Arial" w:hAnsi="Arial" w:cs="Arial"/>
        </w:rPr>
        <w:t xml:space="preserve"> </w:t>
      </w:r>
    </w:p>
    <w:p w14:paraId="11FB212B" w14:textId="77777777"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Jeżeli w toku realizacji </w:t>
      </w:r>
      <w:r w:rsidRPr="00F46012">
        <w:rPr>
          <w:rFonts w:ascii="Arial" w:hAnsi="Arial" w:cs="Arial"/>
          <w:bCs/>
          <w:szCs w:val="24"/>
        </w:rPr>
        <w:t>Umowy</w:t>
      </w:r>
      <w:r w:rsidRPr="00F46012">
        <w:rPr>
          <w:rFonts w:ascii="Arial" w:hAnsi="Arial" w:cs="Arial"/>
          <w:szCs w:val="24"/>
        </w:rPr>
        <w:t>, mimo zachowania przez Wykonawcę należytej staranności, Wykonawca stwierdzi zaistnienie okoliczności dających podstawę do oceny, że Przedmiot Umowy nie zostanie wykonany w terminie ok</w:t>
      </w:r>
      <w:r w:rsidR="0097146F">
        <w:rPr>
          <w:rFonts w:ascii="Arial" w:hAnsi="Arial" w:cs="Arial"/>
          <w:szCs w:val="24"/>
        </w:rPr>
        <w:t>reślonym w Harmonogramie</w:t>
      </w:r>
      <w:r w:rsidR="006D7E49">
        <w:rPr>
          <w:rFonts w:ascii="Arial" w:hAnsi="Arial" w:cs="Arial"/>
          <w:szCs w:val="24"/>
        </w:rPr>
        <w:t xml:space="preserve"> lub niniejszej umowie</w:t>
      </w:r>
      <w:r w:rsidR="0097146F">
        <w:rPr>
          <w:rFonts w:ascii="Arial" w:hAnsi="Arial" w:cs="Arial"/>
          <w:szCs w:val="24"/>
        </w:rPr>
        <w:t xml:space="preserve"> </w:t>
      </w:r>
      <w:r w:rsidRPr="00F46012">
        <w:rPr>
          <w:rFonts w:ascii="Arial" w:hAnsi="Arial" w:cs="Arial"/>
          <w:szCs w:val="24"/>
        </w:rPr>
        <w:t>, niezwłocznie zawiadomi na piśmie Zamawiającego o zagrożeniu, czasie, przyczynach wystąpienia opóźnienia oraz przedstawi, wraz z przewidywalnym terminem zakończenia prac, planowane czynności zaradcze. Zawiadomienie to nie narusza uprawnień Zamawiającego do naliczania kar umownych określonych</w:t>
      </w:r>
      <w:r w:rsidRPr="00412119">
        <w:rPr>
          <w:rFonts w:ascii="Arial" w:hAnsi="Arial" w:cs="Arial"/>
          <w:szCs w:val="24"/>
        </w:rPr>
        <w:t xml:space="preserve"> w § 7 Umowy oraz prawa do odstąpienia od Umowy określonego w § 8 Umowy. </w:t>
      </w:r>
      <w:r w:rsidRPr="00F46012">
        <w:rPr>
          <w:rFonts w:ascii="Arial" w:hAnsi="Arial" w:cs="Arial"/>
          <w:szCs w:val="24"/>
        </w:rPr>
        <w:t>Ostateczna decyzja o zmianie terminu realizacji Umowy należy do Zamawiającego.</w:t>
      </w:r>
    </w:p>
    <w:p w14:paraId="6A343666" w14:textId="77777777"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w:t>
      </w:r>
      <w:r w:rsidR="009E343D">
        <w:rPr>
          <w:rFonts w:ascii="Arial" w:hAnsi="Arial" w:cs="Arial"/>
          <w:szCs w:val="24"/>
        </w:rPr>
        <w:t>powołał Inspektor</w:t>
      </w:r>
      <w:r w:rsidR="002351DD">
        <w:rPr>
          <w:rFonts w:ascii="Arial" w:hAnsi="Arial" w:cs="Arial"/>
          <w:szCs w:val="24"/>
        </w:rPr>
        <w:t>a Nadzoru uprawnionego</w:t>
      </w:r>
      <w:r w:rsidRPr="00F46012">
        <w:rPr>
          <w:rFonts w:ascii="Arial" w:hAnsi="Arial" w:cs="Arial"/>
          <w:szCs w:val="24"/>
        </w:rPr>
        <w:t xml:space="preserve"> do dokonywania odbiorów robót</w:t>
      </w:r>
      <w:r w:rsidR="00535BCE">
        <w:rPr>
          <w:rFonts w:ascii="Arial" w:hAnsi="Arial" w:cs="Arial"/>
          <w:szCs w:val="24"/>
        </w:rPr>
        <w:t>.</w:t>
      </w:r>
    </w:p>
    <w:p w14:paraId="7017E7B4" w14:textId="77777777" w:rsidR="007766AC" w:rsidRPr="00C97C65" w:rsidRDefault="007766AC" w:rsidP="00C97C65">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zastrzega sobie prawo dokonania weryfikacji wykonania </w:t>
      </w:r>
      <w:r w:rsidRPr="00F46012">
        <w:rPr>
          <w:rFonts w:ascii="Arial" w:hAnsi="Arial" w:cs="Arial"/>
          <w:bCs/>
          <w:szCs w:val="24"/>
        </w:rPr>
        <w:t xml:space="preserve">Przedmiotu </w:t>
      </w:r>
      <w:r w:rsidRPr="00F46012">
        <w:rPr>
          <w:rFonts w:ascii="Arial" w:hAnsi="Arial" w:cs="Arial"/>
          <w:szCs w:val="24"/>
        </w:rPr>
        <w:t>Umowy</w:t>
      </w:r>
      <w:r w:rsidRPr="00F46012">
        <w:rPr>
          <w:rFonts w:ascii="Arial" w:hAnsi="Arial" w:cs="Arial"/>
          <w:color w:val="FF0000"/>
          <w:szCs w:val="24"/>
        </w:rPr>
        <w:t xml:space="preserve"> </w:t>
      </w:r>
      <w:r w:rsidRPr="00F46012">
        <w:rPr>
          <w:rFonts w:ascii="Arial" w:hAnsi="Arial" w:cs="Arial"/>
          <w:szCs w:val="24"/>
        </w:rPr>
        <w:t xml:space="preserve">lub poszczególnych jego części przez podmiot zewnętrzny. </w:t>
      </w:r>
      <w:r w:rsidRPr="00F46012">
        <w:rPr>
          <w:rFonts w:ascii="Arial" w:eastAsia="Calibri" w:hAnsi="Arial" w:cs="Arial"/>
          <w:szCs w:val="24"/>
          <w:lang w:eastAsia="en-US"/>
        </w:rPr>
        <w:t>Zamawiający ma prawo do weryfikacji należytego wykonania Umowy dowolną metodą, w tym także z wykorzystaniem opinii zewnętrznego podmiotu.</w:t>
      </w:r>
    </w:p>
    <w:p w14:paraId="6020DFDF" w14:textId="77777777"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eastAsia="Calibri" w:hAnsi="Arial" w:cs="Arial"/>
          <w:szCs w:val="24"/>
          <w:lang w:eastAsia="en-US"/>
        </w:rPr>
        <w:t>Strony ustalają, że będą stosowane następujące rodzaje odbiorów:</w:t>
      </w:r>
    </w:p>
    <w:p w14:paraId="68395509" w14:textId="77777777" w:rsidR="007766AC" w:rsidRPr="00F46012"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lastRenderedPageBreak/>
        <w:t>odbiory techniczne robót zanikających lub ulegających zakryciu,</w:t>
      </w:r>
    </w:p>
    <w:p w14:paraId="7A80311A" w14:textId="77777777" w:rsidR="007766AC"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t>odbiór końcowy</w:t>
      </w:r>
      <w:r w:rsidR="009E343D">
        <w:rPr>
          <w:rFonts w:ascii="Arial" w:hAnsi="Arial" w:cs="Arial"/>
        </w:rPr>
        <w:t xml:space="preserve"> lub odbiór usunięcia wad i usterek</w:t>
      </w:r>
      <w:r w:rsidRPr="00F46012">
        <w:rPr>
          <w:rFonts w:ascii="Arial" w:hAnsi="Arial" w:cs="Arial"/>
        </w:rPr>
        <w:t xml:space="preserve"> po wykonaniu przedmiotu umowy, </w:t>
      </w:r>
    </w:p>
    <w:p w14:paraId="22E8B5CC" w14:textId="77777777" w:rsidR="00535BCE" w:rsidRPr="00412119" w:rsidRDefault="00535BCE" w:rsidP="007766AC">
      <w:pPr>
        <w:numPr>
          <w:ilvl w:val="0"/>
          <w:numId w:val="27"/>
        </w:numPr>
        <w:autoSpaceDE w:val="0"/>
        <w:spacing w:line="276" w:lineRule="auto"/>
        <w:ind w:left="709"/>
        <w:jc w:val="both"/>
        <w:rPr>
          <w:rFonts w:ascii="Arial" w:hAnsi="Arial" w:cs="Arial"/>
        </w:rPr>
      </w:pPr>
      <w:r w:rsidRPr="00412119">
        <w:rPr>
          <w:rFonts w:ascii="Arial" w:hAnsi="Arial" w:cs="Arial"/>
        </w:rPr>
        <w:t xml:space="preserve">odbiory częściowe </w:t>
      </w:r>
    </w:p>
    <w:p w14:paraId="5493169E" w14:textId="77777777" w:rsidR="007766AC" w:rsidRPr="00F46012"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t>odbiory usunięcia stwierdzonych wad i usterek w okresie gwarancyjnym</w:t>
      </w:r>
    </w:p>
    <w:p w14:paraId="29D79E7D" w14:textId="77777777" w:rsidR="007766AC" w:rsidRPr="00F46012"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 xml:space="preserve">Zamawiający zobowiązuje Wykonawcę do uczestniczenia we wszystkich odbiorach dotyczących przedmiotu </w:t>
      </w:r>
      <w:r w:rsidRPr="00F46012">
        <w:rPr>
          <w:rFonts w:ascii="Arial" w:eastAsia="Calibri" w:hAnsi="Arial" w:cs="Arial"/>
          <w:szCs w:val="24"/>
          <w:lang w:eastAsia="en-US"/>
        </w:rPr>
        <w:t>niniejszej</w:t>
      </w:r>
      <w:r w:rsidRPr="00F46012">
        <w:rPr>
          <w:rFonts w:ascii="Arial" w:hAnsi="Arial" w:cs="Arial"/>
          <w:szCs w:val="24"/>
        </w:rPr>
        <w:t xml:space="preserve"> umowy.</w:t>
      </w:r>
    </w:p>
    <w:p w14:paraId="4FE7FB40" w14:textId="77777777" w:rsidR="007766AC" w:rsidRPr="00F46012"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Odbiorów technicznych robót zanikających lub ulęgających zakryciu dokon</w:t>
      </w:r>
      <w:r w:rsidR="005B2901">
        <w:rPr>
          <w:rFonts w:ascii="Arial" w:hAnsi="Arial" w:cs="Arial"/>
          <w:szCs w:val="24"/>
        </w:rPr>
        <w:t>uje</w:t>
      </w:r>
      <w:r w:rsidR="00A044D8">
        <w:rPr>
          <w:rFonts w:ascii="Arial" w:hAnsi="Arial" w:cs="Arial"/>
          <w:szCs w:val="24"/>
        </w:rPr>
        <w:t xml:space="preserve"> </w:t>
      </w:r>
      <w:r w:rsidR="005B2901">
        <w:rPr>
          <w:rFonts w:ascii="Arial" w:hAnsi="Arial" w:cs="Arial"/>
          <w:szCs w:val="24"/>
        </w:rPr>
        <w:t>Inspektor Nadzoru</w:t>
      </w:r>
      <w:r w:rsidRPr="00F46012">
        <w:rPr>
          <w:rFonts w:ascii="Arial" w:hAnsi="Arial" w:cs="Arial"/>
          <w:szCs w:val="24"/>
        </w:rPr>
        <w:t>.</w:t>
      </w:r>
      <w:r w:rsidR="00A044D8">
        <w:rPr>
          <w:rFonts w:ascii="Arial" w:hAnsi="Arial" w:cs="Arial"/>
          <w:szCs w:val="24"/>
        </w:rPr>
        <w:t xml:space="preserve"> Dodatkowo przedstawiciel zamawiającego ma prawo uczestniczyć</w:t>
      </w:r>
      <w:r w:rsidR="002E2420">
        <w:rPr>
          <w:rFonts w:ascii="Arial" w:hAnsi="Arial" w:cs="Arial"/>
          <w:szCs w:val="24"/>
        </w:rPr>
        <w:t xml:space="preserve"> w</w:t>
      </w:r>
      <w:r w:rsidR="00A044D8">
        <w:rPr>
          <w:rFonts w:ascii="Arial" w:hAnsi="Arial" w:cs="Arial"/>
          <w:szCs w:val="24"/>
        </w:rPr>
        <w:t xml:space="preserve"> każdym dowolny</w:t>
      </w:r>
      <w:r w:rsidR="009E343D">
        <w:rPr>
          <w:rFonts w:ascii="Arial" w:hAnsi="Arial" w:cs="Arial"/>
          <w:szCs w:val="24"/>
        </w:rPr>
        <w:t>m</w:t>
      </w:r>
      <w:r w:rsidR="00A044D8">
        <w:rPr>
          <w:rFonts w:ascii="Arial" w:hAnsi="Arial" w:cs="Arial"/>
          <w:szCs w:val="24"/>
        </w:rPr>
        <w:t xml:space="preserve"> odbiorze robót. </w:t>
      </w:r>
      <w:r w:rsidRPr="00F46012">
        <w:rPr>
          <w:rFonts w:ascii="Arial" w:hAnsi="Arial" w:cs="Arial"/>
          <w:szCs w:val="24"/>
        </w:rPr>
        <w:t xml:space="preserve"> Gotowość odbiorów technicznych robót zanikających lub ulęgających zakryciu Wy</w:t>
      </w:r>
      <w:r w:rsidR="00535BCE">
        <w:rPr>
          <w:rFonts w:ascii="Arial" w:hAnsi="Arial" w:cs="Arial"/>
          <w:szCs w:val="24"/>
        </w:rPr>
        <w:t xml:space="preserve">konawca zgłasza pisemnie </w:t>
      </w:r>
      <w:r w:rsidRPr="00F46012">
        <w:rPr>
          <w:rFonts w:ascii="Arial" w:hAnsi="Arial" w:cs="Arial"/>
          <w:szCs w:val="24"/>
        </w:rPr>
        <w:t xml:space="preserve"> lub emailem Zamawiającemu a kierownik budowy zgłoszenia dokonuje również w dzienniku budowy.</w:t>
      </w:r>
      <w:r w:rsidR="009E343D">
        <w:rPr>
          <w:rFonts w:ascii="Arial" w:hAnsi="Arial" w:cs="Arial"/>
          <w:szCs w:val="24"/>
        </w:rPr>
        <w:t xml:space="preserve"> Pominięcie zgłoszenia odbioru robót  w formie pisemnej</w:t>
      </w:r>
      <w:r w:rsidR="00535BCE">
        <w:rPr>
          <w:rFonts w:ascii="Arial" w:hAnsi="Arial" w:cs="Arial"/>
          <w:szCs w:val="24"/>
        </w:rPr>
        <w:t xml:space="preserve"> lub emailem</w:t>
      </w:r>
      <w:r w:rsidR="009E343D">
        <w:rPr>
          <w:rFonts w:ascii="Arial" w:hAnsi="Arial" w:cs="Arial"/>
          <w:szCs w:val="24"/>
        </w:rPr>
        <w:t xml:space="preserve"> może skutkować odmową odbioru – decyzję podejmuje</w:t>
      </w:r>
      <w:r w:rsidR="00322877">
        <w:rPr>
          <w:rFonts w:ascii="Arial" w:hAnsi="Arial" w:cs="Arial"/>
          <w:szCs w:val="24"/>
        </w:rPr>
        <w:t xml:space="preserve"> inspektor nadzoru</w:t>
      </w:r>
      <w:r w:rsidR="009E343D">
        <w:rPr>
          <w:rFonts w:ascii="Arial" w:hAnsi="Arial" w:cs="Arial"/>
          <w:szCs w:val="24"/>
        </w:rPr>
        <w:t xml:space="preserve"> .</w:t>
      </w:r>
      <w:r w:rsidRPr="00F46012">
        <w:rPr>
          <w:rFonts w:ascii="Arial" w:hAnsi="Arial" w:cs="Arial"/>
          <w:szCs w:val="24"/>
        </w:rPr>
        <w:t xml:space="preserve">  Odbiór</w:t>
      </w:r>
      <w:r w:rsidR="00412119">
        <w:rPr>
          <w:rFonts w:ascii="Arial" w:hAnsi="Arial" w:cs="Arial"/>
          <w:szCs w:val="24"/>
        </w:rPr>
        <w:t xml:space="preserve"> robót ulegających zakryciu</w:t>
      </w:r>
      <w:r w:rsidRPr="00F46012">
        <w:rPr>
          <w:rFonts w:ascii="Arial" w:hAnsi="Arial" w:cs="Arial"/>
          <w:szCs w:val="24"/>
        </w:rPr>
        <w:t xml:space="preserve"> będzie przeprowadzony niezwłocznie, nie później niż w ciągu 3 dni</w:t>
      </w:r>
      <w:r w:rsidR="00793D2A">
        <w:rPr>
          <w:rFonts w:ascii="Arial" w:hAnsi="Arial" w:cs="Arial"/>
          <w:szCs w:val="24"/>
        </w:rPr>
        <w:t xml:space="preserve"> roboczych</w:t>
      </w:r>
      <w:r w:rsidRPr="00F46012">
        <w:rPr>
          <w:rFonts w:ascii="Arial" w:hAnsi="Arial" w:cs="Arial"/>
          <w:szCs w:val="24"/>
        </w:rPr>
        <w:t xml:space="preserve"> od daty zgłoszenia. </w:t>
      </w:r>
      <w:r w:rsidR="00412119">
        <w:rPr>
          <w:rFonts w:ascii="Arial" w:hAnsi="Arial" w:cs="Arial"/>
          <w:szCs w:val="24"/>
        </w:rPr>
        <w:t>Zgłoszenie</w:t>
      </w:r>
      <w:r w:rsidR="00007865">
        <w:rPr>
          <w:rFonts w:ascii="Arial" w:hAnsi="Arial" w:cs="Arial"/>
          <w:szCs w:val="24"/>
        </w:rPr>
        <w:t>, które wpłynie do Zamawiającego po godz. 14.0</w:t>
      </w:r>
      <w:r w:rsidR="002351DD">
        <w:rPr>
          <w:rFonts w:ascii="Arial" w:hAnsi="Arial" w:cs="Arial"/>
          <w:szCs w:val="24"/>
        </w:rPr>
        <w:t>0 liczone jest jakby wpłynęło</w:t>
      </w:r>
      <w:r w:rsidR="00007865">
        <w:rPr>
          <w:rFonts w:ascii="Arial" w:hAnsi="Arial" w:cs="Arial"/>
          <w:szCs w:val="24"/>
        </w:rPr>
        <w:t xml:space="preserve"> dnia następnego.</w:t>
      </w:r>
      <w:r w:rsidR="00412119">
        <w:rPr>
          <w:rFonts w:ascii="Arial" w:hAnsi="Arial" w:cs="Arial"/>
          <w:szCs w:val="24"/>
        </w:rPr>
        <w:t xml:space="preserve"> </w:t>
      </w:r>
      <w:r w:rsidRPr="00F46012">
        <w:rPr>
          <w:rFonts w:ascii="Arial" w:hAnsi="Arial" w:cs="Arial"/>
          <w:szCs w:val="24"/>
        </w:rPr>
        <w:t xml:space="preserve">Prawidłowe wykonanie robót zanikających lub ulęgających zakryciu potwierdza podpisany przez </w:t>
      </w:r>
      <w:r w:rsidR="00A044D8">
        <w:rPr>
          <w:rFonts w:ascii="Arial" w:hAnsi="Arial" w:cs="Arial"/>
          <w:szCs w:val="24"/>
        </w:rPr>
        <w:t>Inspektora Nadzoru</w:t>
      </w:r>
      <w:r w:rsidRPr="00F46012">
        <w:rPr>
          <w:rFonts w:ascii="Arial" w:hAnsi="Arial" w:cs="Arial"/>
          <w:szCs w:val="24"/>
        </w:rPr>
        <w:t xml:space="preserve"> protokół odbioru robót ulegających zakryciu</w:t>
      </w:r>
      <w:r w:rsidR="00412119">
        <w:rPr>
          <w:rFonts w:ascii="Arial" w:hAnsi="Arial" w:cs="Arial"/>
          <w:szCs w:val="24"/>
        </w:rPr>
        <w:t xml:space="preserve"> i wpis do dziennika budowy</w:t>
      </w:r>
      <w:r w:rsidRPr="00F46012">
        <w:rPr>
          <w:rFonts w:ascii="Arial" w:hAnsi="Arial" w:cs="Arial"/>
          <w:szCs w:val="24"/>
        </w:rPr>
        <w:t xml:space="preserve">. Brak odbioru robót ulegających zakryciu i robót zanikających wstrzymuje dalsze prace z winy Wykonawcy. Kontynuowanie dalszych prac w danym zakresie możliwe jest wyłącznie po pozytywnym odbiorze technicznym. Wykonawca, na żądanie Zamawiającego, ma obowiązek odkryć lub wykonać otwory niezbędne do zbadania robót, w przypadku nie zgłoszenia robót zanikających lub ulegających zakryciu do odbioru, a następnie na własny koszt przywrócić stan poprzedni. </w:t>
      </w:r>
    </w:p>
    <w:p w14:paraId="119E97ED" w14:textId="77777777" w:rsidR="007766AC" w:rsidRPr="00007865"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Wykonawca nie może odmówić usunięcia wad i usterek stwierdzonych podczas odbiorów lub ujawnionych w okresie gwarancji  bez względu na wysokość związanych z tym kosztów.</w:t>
      </w:r>
      <w:r w:rsidR="00A044D8">
        <w:rPr>
          <w:rFonts w:ascii="Arial" w:hAnsi="Arial" w:cs="Arial"/>
          <w:sz w:val="24"/>
          <w:szCs w:val="24"/>
        </w:rPr>
        <w:t xml:space="preserve"> Wykonawca zobowiązany jest do</w:t>
      </w:r>
      <w:r w:rsidR="00E026B7">
        <w:rPr>
          <w:rFonts w:ascii="Arial" w:hAnsi="Arial" w:cs="Arial"/>
          <w:sz w:val="24"/>
          <w:szCs w:val="24"/>
        </w:rPr>
        <w:t xml:space="preserve"> ni</w:t>
      </w:r>
      <w:r w:rsidR="00A97CD0">
        <w:rPr>
          <w:rFonts w:ascii="Arial" w:hAnsi="Arial" w:cs="Arial"/>
          <w:sz w:val="24"/>
          <w:szCs w:val="24"/>
        </w:rPr>
        <w:t>e</w:t>
      </w:r>
      <w:r w:rsidR="00E026B7">
        <w:rPr>
          <w:rFonts w:ascii="Arial" w:hAnsi="Arial" w:cs="Arial"/>
          <w:sz w:val="24"/>
          <w:szCs w:val="24"/>
        </w:rPr>
        <w:t>zwłocznego</w:t>
      </w:r>
      <w:r w:rsidR="00A044D8">
        <w:rPr>
          <w:rFonts w:ascii="Arial" w:hAnsi="Arial" w:cs="Arial"/>
          <w:sz w:val="24"/>
          <w:szCs w:val="24"/>
        </w:rPr>
        <w:t xml:space="preserve"> usunięcia</w:t>
      </w:r>
      <w:r w:rsidR="00EF1124">
        <w:rPr>
          <w:rFonts w:ascii="Arial" w:hAnsi="Arial" w:cs="Arial"/>
          <w:sz w:val="24"/>
          <w:szCs w:val="24"/>
        </w:rPr>
        <w:t xml:space="preserve"> wad i </w:t>
      </w:r>
      <w:r w:rsidR="00A044D8">
        <w:rPr>
          <w:rFonts w:ascii="Arial" w:hAnsi="Arial" w:cs="Arial"/>
          <w:sz w:val="24"/>
          <w:szCs w:val="24"/>
        </w:rPr>
        <w:t xml:space="preserve"> usterek zgłoszonych przez organy</w:t>
      </w:r>
      <w:r w:rsidR="00EF1124">
        <w:rPr>
          <w:rFonts w:ascii="Arial" w:hAnsi="Arial" w:cs="Arial"/>
          <w:sz w:val="24"/>
          <w:szCs w:val="24"/>
        </w:rPr>
        <w:t xml:space="preserve"> o których mowa w art. 56  ust. </w:t>
      </w:r>
      <w:r w:rsidR="00EF1124" w:rsidRPr="00007865">
        <w:rPr>
          <w:rFonts w:ascii="Arial" w:hAnsi="Arial" w:cs="Arial"/>
          <w:sz w:val="24"/>
          <w:szCs w:val="24"/>
        </w:rPr>
        <w:t>1 ustawy z dnia 7 lipca 1994r.</w:t>
      </w:r>
      <w:r w:rsidR="00322877" w:rsidRPr="00007865">
        <w:rPr>
          <w:rFonts w:ascii="Arial" w:hAnsi="Arial" w:cs="Arial"/>
          <w:sz w:val="24"/>
          <w:szCs w:val="24"/>
        </w:rPr>
        <w:t xml:space="preserve"> – Prawo budowlane (Dz. U z </w:t>
      </w:r>
      <w:r w:rsidR="00E026B7" w:rsidRPr="00007865">
        <w:rPr>
          <w:rFonts w:ascii="Arial" w:hAnsi="Arial" w:cs="Arial"/>
          <w:sz w:val="24"/>
          <w:szCs w:val="24"/>
        </w:rPr>
        <w:t>2020</w:t>
      </w:r>
      <w:r w:rsidR="00322877" w:rsidRPr="00007865">
        <w:rPr>
          <w:rFonts w:ascii="Arial" w:hAnsi="Arial" w:cs="Arial"/>
          <w:sz w:val="24"/>
          <w:szCs w:val="24"/>
        </w:rPr>
        <w:t xml:space="preserve">r,. poz. </w:t>
      </w:r>
      <w:r w:rsidR="00E026B7" w:rsidRPr="00007865">
        <w:rPr>
          <w:rFonts w:ascii="Arial" w:hAnsi="Arial" w:cs="Arial"/>
          <w:sz w:val="24"/>
          <w:szCs w:val="24"/>
        </w:rPr>
        <w:t>1333</w:t>
      </w:r>
      <w:r w:rsidR="00EF1124" w:rsidRPr="00007865">
        <w:rPr>
          <w:rFonts w:ascii="Arial" w:hAnsi="Arial" w:cs="Arial"/>
          <w:sz w:val="24"/>
          <w:szCs w:val="24"/>
        </w:rPr>
        <w:t>).</w:t>
      </w:r>
    </w:p>
    <w:p w14:paraId="0C371221" w14:textId="77777777" w:rsidR="007766AC" w:rsidRPr="00007865" w:rsidRDefault="007766AC" w:rsidP="007766AC">
      <w:pPr>
        <w:pStyle w:val="Akapitzlist"/>
        <w:numPr>
          <w:ilvl w:val="0"/>
          <w:numId w:val="3"/>
        </w:numPr>
        <w:spacing w:after="80" w:line="276" w:lineRule="auto"/>
        <w:contextualSpacing w:val="0"/>
        <w:jc w:val="both"/>
        <w:rPr>
          <w:rFonts w:ascii="Arial" w:hAnsi="Arial" w:cs="Arial"/>
          <w:sz w:val="24"/>
          <w:szCs w:val="24"/>
        </w:rPr>
      </w:pPr>
      <w:r w:rsidRPr="00007865">
        <w:rPr>
          <w:rFonts w:ascii="Arial" w:hAnsi="Arial" w:cs="Arial"/>
          <w:sz w:val="24"/>
          <w:szCs w:val="24"/>
        </w:rPr>
        <w:t>Wykonawca dostarczy Zamawiającemu kompletną dokumentację powykonawczą , która powinna zawierać:</w:t>
      </w:r>
    </w:p>
    <w:p w14:paraId="37BF23DA" w14:textId="77777777"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oryginał dziennika budowy,</w:t>
      </w:r>
    </w:p>
    <w:p w14:paraId="3ACF2DF3" w14:textId="77777777"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dokumentacj</w:t>
      </w:r>
      <w:r w:rsidRPr="00007865">
        <w:rPr>
          <w:rFonts w:ascii="Arial" w:eastAsia="TimesNewRoman" w:hAnsi="Arial" w:cs="Arial"/>
        </w:rPr>
        <w:t xml:space="preserve">ę </w:t>
      </w:r>
      <w:r w:rsidRPr="00007865">
        <w:rPr>
          <w:rFonts w:ascii="Arial" w:hAnsi="Arial" w:cs="Arial"/>
        </w:rPr>
        <w:t xml:space="preserve">z naniesionymi zmianami dokonanymi w toku wykonywania robót </w:t>
      </w:r>
      <w:r w:rsidRPr="00007865">
        <w:rPr>
          <w:rFonts w:ascii="Arial" w:hAnsi="Arial" w:cs="Arial"/>
        </w:rPr>
        <w:br/>
        <w:t xml:space="preserve">podpisaną przez Kierownika Budowy </w:t>
      </w:r>
    </w:p>
    <w:p w14:paraId="39228F41" w14:textId="77777777"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dokumenty dopuszczaj</w:t>
      </w:r>
      <w:r w:rsidRPr="00007865">
        <w:rPr>
          <w:rFonts w:ascii="Arial" w:eastAsia="TimesNewRoman" w:hAnsi="Arial" w:cs="Arial"/>
        </w:rPr>
        <w:t>ą</w:t>
      </w:r>
      <w:r w:rsidRPr="00007865">
        <w:rPr>
          <w:rFonts w:ascii="Arial" w:hAnsi="Arial" w:cs="Arial"/>
        </w:rPr>
        <w:t>ce materiały, wyroby i urz</w:t>
      </w:r>
      <w:r w:rsidRPr="00007865">
        <w:rPr>
          <w:rFonts w:ascii="Arial" w:eastAsia="TimesNewRoman" w:hAnsi="Arial" w:cs="Arial"/>
        </w:rPr>
        <w:t>ą</w:t>
      </w:r>
      <w:r w:rsidRPr="00007865">
        <w:rPr>
          <w:rFonts w:ascii="Arial" w:hAnsi="Arial" w:cs="Arial"/>
        </w:rPr>
        <w:t xml:space="preserve">dzenia do stosowania w budownictwie - certyfikaty, aprobaty, atesty na wbudowane materiały i urządzenia oraz instrukcje użytkowania – w języku polskim, </w:t>
      </w:r>
    </w:p>
    <w:p w14:paraId="7DDE917E" w14:textId="77777777" w:rsidR="005B2901" w:rsidRPr="00007865" w:rsidRDefault="007766AC" w:rsidP="007766AC">
      <w:pPr>
        <w:numPr>
          <w:ilvl w:val="2"/>
          <w:numId w:val="30"/>
        </w:numPr>
        <w:spacing w:line="276" w:lineRule="auto"/>
        <w:ind w:left="568" w:hanging="284"/>
        <w:jc w:val="both"/>
        <w:rPr>
          <w:rFonts w:ascii="Arial" w:hAnsi="Arial" w:cs="Arial"/>
        </w:rPr>
      </w:pPr>
      <w:r w:rsidRPr="00007865">
        <w:rPr>
          <w:rFonts w:ascii="Arial" w:hAnsi="Arial" w:cs="Arial"/>
        </w:rPr>
        <w:t>wszystkie dokumenty, protokoły i zaświadczenia z przeprowadzonych przez Wykona</w:t>
      </w:r>
      <w:r w:rsidR="00251BCE" w:rsidRPr="00007865">
        <w:rPr>
          <w:rFonts w:ascii="Arial" w:hAnsi="Arial" w:cs="Arial"/>
        </w:rPr>
        <w:t>wcę sprawdzeń,  badań i</w:t>
      </w:r>
      <w:r w:rsidR="00322877" w:rsidRPr="00007865">
        <w:rPr>
          <w:rFonts w:ascii="Arial" w:hAnsi="Arial" w:cs="Arial"/>
        </w:rPr>
        <w:t xml:space="preserve"> prób</w:t>
      </w:r>
      <w:r w:rsidR="00251BCE" w:rsidRPr="00007865">
        <w:rPr>
          <w:rFonts w:ascii="Arial" w:hAnsi="Arial" w:cs="Arial"/>
        </w:rPr>
        <w:t>,</w:t>
      </w:r>
      <w:r w:rsidR="00007865" w:rsidRPr="00007865">
        <w:rPr>
          <w:rFonts w:ascii="Arial" w:hAnsi="Arial" w:cs="Arial"/>
        </w:rPr>
        <w:t xml:space="preserve"> zwłaszcza dokumenty o których mowa w art. 57ustawy Prawo Budowlane</w:t>
      </w:r>
    </w:p>
    <w:p w14:paraId="5E8089A7" w14:textId="77777777" w:rsidR="005B2901" w:rsidRPr="00007865" w:rsidRDefault="008C1624" w:rsidP="007766AC">
      <w:pPr>
        <w:numPr>
          <w:ilvl w:val="2"/>
          <w:numId w:val="30"/>
        </w:numPr>
        <w:spacing w:line="276" w:lineRule="auto"/>
        <w:ind w:left="568" w:hanging="284"/>
        <w:jc w:val="both"/>
        <w:rPr>
          <w:rFonts w:ascii="Arial" w:hAnsi="Arial" w:cs="Arial"/>
        </w:rPr>
      </w:pPr>
      <w:r w:rsidRPr="00007865">
        <w:rPr>
          <w:rFonts w:ascii="Arial" w:hAnsi="Arial" w:cs="Arial"/>
        </w:rPr>
        <w:t xml:space="preserve">dokumentację geodezyjną zawierającą wyniki geodezyjnej inwentaryzacji powykonawczej oraz informację o zgodności usytuowania obiektu budowalnego z </w:t>
      </w:r>
      <w:r w:rsidRPr="00007865">
        <w:rPr>
          <w:rFonts w:ascii="Arial" w:hAnsi="Arial" w:cs="Arial"/>
        </w:rPr>
        <w:lastRenderedPageBreak/>
        <w:t>projektem zagospodarowania działki lub terenu lub odstępstwach od tego projektu, sporządzoną przez osobę wykonującą samodzielne funkcje techniczne w dziedzinie geodezji i kartografii oraz posiadającą odpowiednie uprawnienia zawodowe</w:t>
      </w:r>
    </w:p>
    <w:p w14:paraId="042DC7AE" w14:textId="77777777" w:rsidR="007766AC" w:rsidRPr="00007865" w:rsidRDefault="007766AC" w:rsidP="007766AC">
      <w:pPr>
        <w:numPr>
          <w:ilvl w:val="2"/>
          <w:numId w:val="30"/>
        </w:numPr>
        <w:spacing w:line="276" w:lineRule="auto"/>
        <w:ind w:left="568" w:hanging="284"/>
        <w:jc w:val="both"/>
        <w:rPr>
          <w:rFonts w:ascii="Arial" w:hAnsi="Arial" w:cs="Arial"/>
        </w:rPr>
      </w:pPr>
      <w:r w:rsidRPr="00007865">
        <w:rPr>
          <w:rFonts w:ascii="Arial" w:hAnsi="Arial" w:cs="Arial"/>
        </w:rPr>
        <w:t>oświadczenie kierownika budowy  o zgodności wykonania  prac budowlanych z projektem budowlanym,</w:t>
      </w:r>
      <w:r w:rsidR="008C1624" w:rsidRPr="00007865">
        <w:rPr>
          <w:rFonts w:ascii="Arial" w:hAnsi="Arial" w:cs="Arial"/>
        </w:rPr>
        <w:t xml:space="preserve"> warunkami pozwolenia na budowę lub</w:t>
      </w:r>
      <w:r w:rsidRPr="00007865">
        <w:rPr>
          <w:rFonts w:ascii="Arial" w:hAnsi="Arial" w:cs="Arial"/>
        </w:rPr>
        <w:t xml:space="preserve"> warunkami zgłoszenia na budowę oraz przepi</w:t>
      </w:r>
      <w:r w:rsidR="008C1624" w:rsidRPr="00007865">
        <w:rPr>
          <w:rFonts w:ascii="Arial" w:hAnsi="Arial" w:cs="Arial"/>
        </w:rPr>
        <w:t>sami i obowiązującymi  normami oraz o doprowadzeniu do należytego stanu i porządku terenu budowy, a także – w razie korzystania – drogi, ulicy, sąsiedniej nieruchomości, budynku lub lokalu</w:t>
      </w:r>
    </w:p>
    <w:p w14:paraId="6B5202EC" w14:textId="77777777" w:rsidR="00251BCE" w:rsidRPr="00007865" w:rsidRDefault="00251BCE" w:rsidP="007766AC">
      <w:pPr>
        <w:numPr>
          <w:ilvl w:val="2"/>
          <w:numId w:val="30"/>
        </w:numPr>
        <w:spacing w:line="276" w:lineRule="auto"/>
        <w:ind w:left="568" w:hanging="284"/>
        <w:jc w:val="both"/>
        <w:rPr>
          <w:rFonts w:ascii="Arial" w:hAnsi="Arial" w:cs="Arial"/>
        </w:rPr>
      </w:pPr>
      <w:r w:rsidRPr="00007865">
        <w:rPr>
          <w:rFonts w:ascii="Arial" w:hAnsi="Arial" w:cs="Arial"/>
        </w:rPr>
        <w:t>Kartę gwarancyjną</w:t>
      </w:r>
    </w:p>
    <w:p w14:paraId="44471816" w14:textId="77777777" w:rsidR="00251BCE" w:rsidRDefault="00251BCE" w:rsidP="007766AC">
      <w:pPr>
        <w:numPr>
          <w:ilvl w:val="2"/>
          <w:numId w:val="30"/>
        </w:numPr>
        <w:spacing w:line="276" w:lineRule="auto"/>
        <w:ind w:left="568" w:hanging="284"/>
        <w:jc w:val="both"/>
        <w:rPr>
          <w:rFonts w:ascii="Arial" w:hAnsi="Arial" w:cs="Arial"/>
        </w:rPr>
      </w:pPr>
      <w:r w:rsidRPr="00007865">
        <w:rPr>
          <w:rFonts w:ascii="Arial" w:hAnsi="Arial" w:cs="Arial"/>
        </w:rPr>
        <w:t>Oświadczenie uprawnionego geodety o złożeniu geodezyjnej mapy powykonawczej w odpowiednim urzędzie</w:t>
      </w:r>
      <w:r w:rsidR="00793C6B" w:rsidRPr="00007865">
        <w:rPr>
          <w:rFonts w:ascii="Arial" w:hAnsi="Arial" w:cs="Arial"/>
        </w:rPr>
        <w:t xml:space="preserve"> lub oświadczenie z tego urzędu</w:t>
      </w:r>
      <w:r w:rsidRPr="00007865">
        <w:rPr>
          <w:rFonts w:ascii="Arial" w:hAnsi="Arial" w:cs="Arial"/>
        </w:rPr>
        <w:t xml:space="preserve"> </w:t>
      </w:r>
    </w:p>
    <w:p w14:paraId="7673E3AC" w14:textId="77777777" w:rsidR="007766AC" w:rsidRPr="00F46012"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Koszt uzyskania w/w dokumentów obciąża Wykonawcę.</w:t>
      </w:r>
    </w:p>
    <w:p w14:paraId="56F23BF6" w14:textId="77777777" w:rsidR="005B2901" w:rsidRPr="0096642D" w:rsidRDefault="007766AC" w:rsidP="00721C72">
      <w:pPr>
        <w:pStyle w:val="Akapitzlist"/>
        <w:numPr>
          <w:ilvl w:val="0"/>
          <w:numId w:val="3"/>
        </w:numPr>
        <w:spacing w:after="80" w:line="276" w:lineRule="auto"/>
        <w:contextualSpacing w:val="0"/>
        <w:jc w:val="both"/>
        <w:rPr>
          <w:rFonts w:ascii="Arial" w:hAnsi="Arial" w:cs="Arial"/>
          <w:sz w:val="24"/>
          <w:szCs w:val="24"/>
        </w:rPr>
      </w:pPr>
      <w:r w:rsidRPr="0096642D">
        <w:rPr>
          <w:rFonts w:ascii="Arial" w:hAnsi="Arial" w:cs="Arial"/>
          <w:sz w:val="24"/>
          <w:szCs w:val="24"/>
        </w:rPr>
        <w:t>Jeżeli w trakcie odbioru końcowego Zamawiający stwierdzi, że roboty nie zostały zakończone lub ma zastrzeżenia co do kompletności dokumentacji powykonawc</w:t>
      </w:r>
      <w:r w:rsidR="00E026B7" w:rsidRPr="0096642D">
        <w:rPr>
          <w:rFonts w:ascii="Arial" w:hAnsi="Arial" w:cs="Arial"/>
          <w:sz w:val="24"/>
          <w:szCs w:val="24"/>
        </w:rPr>
        <w:t>zej - Zamawiający odmówi lub przerwie odbiór</w:t>
      </w:r>
      <w:r w:rsidRPr="0096642D">
        <w:rPr>
          <w:rFonts w:ascii="Arial" w:hAnsi="Arial" w:cs="Arial"/>
          <w:sz w:val="24"/>
          <w:szCs w:val="24"/>
        </w:rPr>
        <w:t xml:space="preserve"> z winy Wykonawcy</w:t>
      </w:r>
      <w:r w:rsidR="0096642D">
        <w:rPr>
          <w:rFonts w:ascii="Arial" w:hAnsi="Arial" w:cs="Arial"/>
          <w:sz w:val="24"/>
          <w:szCs w:val="24"/>
        </w:rPr>
        <w:t xml:space="preserve"> wraz z obowiązkiem naliczenia kar umownych.</w:t>
      </w:r>
      <w:r w:rsidRPr="0096642D">
        <w:rPr>
          <w:rFonts w:ascii="Arial" w:hAnsi="Arial" w:cs="Arial"/>
          <w:sz w:val="24"/>
          <w:szCs w:val="24"/>
        </w:rPr>
        <w:t xml:space="preserve"> </w:t>
      </w:r>
      <w:r w:rsidR="0096642D">
        <w:rPr>
          <w:rFonts w:ascii="Arial" w:hAnsi="Arial" w:cs="Arial"/>
          <w:sz w:val="24"/>
          <w:szCs w:val="24"/>
        </w:rPr>
        <w:t>Po zakończeniu robót Wykonawca ponownie dokona zgłoszenia do odbioru robót.</w:t>
      </w:r>
      <w:r w:rsidRPr="0096642D">
        <w:rPr>
          <w:rFonts w:ascii="Arial" w:hAnsi="Arial" w:cs="Arial"/>
          <w:sz w:val="24"/>
          <w:szCs w:val="24"/>
        </w:rPr>
        <w:t xml:space="preserve"> </w:t>
      </w:r>
    </w:p>
    <w:p w14:paraId="25F33D96" w14:textId="77777777" w:rsidR="002E2420" w:rsidRDefault="002E2420"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może odmówić odbioru w przypadku stwierdzenia naruszeń przepisów BHP mogących powodować zagrożenia dla życia i zdrowia osób wykonujących czynności odbiorowe do czasu poprawy warunków BHP.</w:t>
      </w:r>
    </w:p>
    <w:p w14:paraId="7F8E6893" w14:textId="77777777" w:rsidR="00827543" w:rsidRDefault="00827543"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ma prawo wymagać obecności Kierownika Budowy przy każdych odbiorach</w:t>
      </w:r>
    </w:p>
    <w:p w14:paraId="154EBB60" w14:textId="77777777" w:rsidR="00535BCE" w:rsidRPr="000408C1" w:rsidRDefault="00535BCE" w:rsidP="002E2420">
      <w:pPr>
        <w:pStyle w:val="Akapitzlist"/>
        <w:numPr>
          <w:ilvl w:val="0"/>
          <w:numId w:val="3"/>
        </w:numPr>
        <w:spacing w:after="80" w:line="276" w:lineRule="auto"/>
        <w:contextualSpacing w:val="0"/>
        <w:jc w:val="both"/>
        <w:rPr>
          <w:rFonts w:ascii="Arial" w:hAnsi="Arial" w:cs="Arial"/>
          <w:sz w:val="24"/>
          <w:szCs w:val="24"/>
        </w:rPr>
      </w:pPr>
      <w:r w:rsidRPr="000408C1">
        <w:rPr>
          <w:rFonts w:ascii="Arial" w:hAnsi="Arial" w:cs="Arial"/>
          <w:sz w:val="24"/>
          <w:szCs w:val="24"/>
        </w:rPr>
        <w:t>Zamawiający dopuszcza</w:t>
      </w:r>
      <w:r w:rsidR="00E026B7">
        <w:rPr>
          <w:rFonts w:ascii="Arial" w:hAnsi="Arial" w:cs="Arial"/>
          <w:sz w:val="24"/>
          <w:szCs w:val="24"/>
        </w:rPr>
        <w:t xml:space="preserve"> rozliczenia częściowe na podstawie odbiorów częściowych zakończonych etapów</w:t>
      </w:r>
      <w:r w:rsidRPr="000408C1">
        <w:rPr>
          <w:rFonts w:ascii="Arial" w:hAnsi="Arial" w:cs="Arial"/>
          <w:sz w:val="24"/>
          <w:szCs w:val="24"/>
        </w:rPr>
        <w:t xml:space="preserve"> robót jednak nie częściej niż raz na cztery tygodnie</w:t>
      </w:r>
      <w:r w:rsidR="00E026B7">
        <w:rPr>
          <w:rFonts w:ascii="Arial" w:hAnsi="Arial" w:cs="Arial"/>
          <w:sz w:val="24"/>
          <w:szCs w:val="24"/>
        </w:rPr>
        <w:t xml:space="preserve"> i maksymalnie do 70% wartości umowy</w:t>
      </w:r>
      <w:r w:rsidRPr="000408C1">
        <w:rPr>
          <w:rFonts w:ascii="Arial" w:hAnsi="Arial" w:cs="Arial"/>
          <w:sz w:val="24"/>
          <w:szCs w:val="24"/>
        </w:rPr>
        <w:t xml:space="preserve">. Zamawiający przystąpi do odbioru częściowego </w:t>
      </w:r>
      <w:r w:rsidR="00BD6A2C" w:rsidRPr="000408C1">
        <w:rPr>
          <w:rFonts w:ascii="Arial" w:hAnsi="Arial" w:cs="Arial"/>
          <w:sz w:val="24"/>
          <w:szCs w:val="24"/>
        </w:rPr>
        <w:t>robót do 14 dni od daty zgłoszenia gotowości do odbioru częściowego pisemnie lub drogą mailową. Fina</w:t>
      </w:r>
      <w:r w:rsidR="00E026B7">
        <w:rPr>
          <w:rFonts w:ascii="Arial" w:hAnsi="Arial" w:cs="Arial"/>
          <w:sz w:val="24"/>
          <w:szCs w:val="24"/>
        </w:rPr>
        <w:t xml:space="preserve">nsowy zakres rozliczanych robót </w:t>
      </w:r>
      <w:r w:rsidR="00BD6A2C" w:rsidRPr="000408C1">
        <w:rPr>
          <w:rFonts w:ascii="Arial" w:hAnsi="Arial" w:cs="Arial"/>
          <w:sz w:val="24"/>
          <w:szCs w:val="24"/>
        </w:rPr>
        <w:t xml:space="preserve">będzie wyliczany na </w:t>
      </w:r>
      <w:r w:rsidR="000408C1">
        <w:rPr>
          <w:rFonts w:ascii="Arial" w:hAnsi="Arial" w:cs="Arial"/>
          <w:sz w:val="24"/>
          <w:szCs w:val="24"/>
        </w:rPr>
        <w:t xml:space="preserve">podstawie </w:t>
      </w:r>
      <w:r w:rsidR="00E026B7">
        <w:rPr>
          <w:rFonts w:ascii="Arial" w:hAnsi="Arial" w:cs="Arial"/>
          <w:sz w:val="24"/>
          <w:szCs w:val="24"/>
        </w:rPr>
        <w:t>zaakceptowanego przez Zamawiającego harmonogramu rzeczowo-finansowego</w:t>
      </w:r>
      <w:r w:rsidR="000408C1">
        <w:rPr>
          <w:rFonts w:ascii="Arial" w:hAnsi="Arial" w:cs="Arial"/>
          <w:sz w:val="24"/>
          <w:szCs w:val="24"/>
        </w:rPr>
        <w:t>.</w:t>
      </w:r>
    </w:p>
    <w:p w14:paraId="087721FA" w14:textId="77777777" w:rsidR="00031681" w:rsidRPr="00721C72" w:rsidRDefault="00031681" w:rsidP="002E2420">
      <w:pPr>
        <w:pStyle w:val="Akapitzlist"/>
        <w:spacing w:after="80" w:line="276" w:lineRule="auto"/>
        <w:ind w:left="567"/>
        <w:contextualSpacing w:val="0"/>
        <w:jc w:val="both"/>
        <w:rPr>
          <w:rFonts w:ascii="Arial" w:hAnsi="Arial" w:cs="Arial"/>
          <w:sz w:val="24"/>
          <w:szCs w:val="24"/>
        </w:rPr>
      </w:pPr>
    </w:p>
    <w:p w14:paraId="5D5F2DF7"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3</w:t>
      </w:r>
    </w:p>
    <w:p w14:paraId="277334C6"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Wymogi dotyczące realizacji umowy </w:t>
      </w:r>
    </w:p>
    <w:p w14:paraId="09BC53D2" w14:textId="77777777" w:rsidR="007766AC" w:rsidRPr="00F46012" w:rsidRDefault="007766AC" w:rsidP="007766AC">
      <w:pPr>
        <w:widowControl w:val="0"/>
        <w:numPr>
          <w:ilvl w:val="0"/>
          <w:numId w:val="20"/>
        </w:numPr>
        <w:tabs>
          <w:tab w:val="left" w:pos="119"/>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zobowiązany jest do zapewnienia wszystkich niezbędnych materiałów i urządzeń do wykonania przedmiotu umowy.</w:t>
      </w:r>
    </w:p>
    <w:p w14:paraId="18E84222" w14:textId="77777777" w:rsidR="007766AC" w:rsidRPr="00F46012"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Materiały i urządzenia dostarczone przez Wykonawcę powinny odpowiadać wymogom dla wyrobów dopuszczonych do obrotu i stosowania w budownictwie zgodnie z art. 10 ustawy z dnia 7 lipca 1994 r. – Prawo budowlane (tekst jednolity: Dz. U. z </w:t>
      </w:r>
      <w:r w:rsidR="00007865">
        <w:rPr>
          <w:rFonts w:ascii="Arial" w:eastAsia="SimSun" w:hAnsi="Arial" w:cs="Arial"/>
          <w:kern w:val="1"/>
          <w:lang w:eastAsia="hi-IN" w:bidi="hi-IN"/>
        </w:rPr>
        <w:t xml:space="preserve"> 2020</w:t>
      </w:r>
      <w:r w:rsidR="003652F8">
        <w:rPr>
          <w:rFonts w:ascii="Arial" w:eastAsia="SimSun" w:hAnsi="Arial" w:cs="Arial"/>
          <w:kern w:val="1"/>
          <w:lang w:eastAsia="hi-IN" w:bidi="hi-IN"/>
        </w:rPr>
        <w:t xml:space="preserve">r., poz. </w:t>
      </w:r>
      <w:r w:rsidR="00007865">
        <w:rPr>
          <w:rFonts w:ascii="Arial" w:eastAsia="SimSun" w:hAnsi="Arial" w:cs="Arial"/>
          <w:kern w:val="1"/>
          <w:lang w:eastAsia="hi-IN" w:bidi="hi-IN"/>
        </w:rPr>
        <w:t>1333</w:t>
      </w:r>
      <w:r w:rsidR="0096642D">
        <w:rPr>
          <w:rFonts w:ascii="Arial" w:eastAsia="SimSun" w:hAnsi="Arial" w:cs="Arial"/>
          <w:color w:val="000000"/>
          <w:kern w:val="1"/>
          <w:lang w:eastAsia="hi-IN" w:bidi="hi-IN"/>
        </w:rPr>
        <w:t>), wymogom S</w:t>
      </w:r>
      <w:r w:rsidRPr="00F46012">
        <w:rPr>
          <w:rFonts w:ascii="Arial" w:eastAsia="SimSun" w:hAnsi="Arial" w:cs="Arial"/>
          <w:color w:val="000000"/>
          <w:kern w:val="1"/>
          <w:lang w:eastAsia="hi-IN" w:bidi="hi-IN"/>
        </w:rPr>
        <w:t xml:space="preserve">WZ i wymogom projektu, posiadają również wymagane przepisami prawa atesty i certyfikaty oraz zostały dopuszczone do stosowania. </w:t>
      </w:r>
    </w:p>
    <w:p w14:paraId="213DD796" w14:textId="77777777" w:rsidR="007766AC"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Dokumenty, o których mowa w punkcie powyższym zostaną dostarczone Zamawiającemu na jego pisemne żądanie i w terminie przez niego wskazanym.</w:t>
      </w:r>
    </w:p>
    <w:p w14:paraId="5C846909" w14:textId="77777777" w:rsidR="00BA0064" w:rsidRDefault="00BA0064"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lastRenderedPageBreak/>
        <w:t>Kierownik budowy zobowiązany jest postępować zgodnie z obowiązującymi przepisami prawa</w:t>
      </w:r>
      <w:r w:rsidR="00007865">
        <w:rPr>
          <w:rFonts w:ascii="Arial" w:eastAsia="SimSun" w:hAnsi="Arial" w:cs="Arial"/>
          <w:color w:val="000000"/>
          <w:kern w:val="1"/>
          <w:lang w:eastAsia="hi-IN" w:bidi="hi-IN"/>
        </w:rPr>
        <w:t xml:space="preserve"> zwłaszcza przepisami ustawy Prawo budowlane</w:t>
      </w:r>
    </w:p>
    <w:p w14:paraId="5EBE6C6A" w14:textId="77777777" w:rsidR="0096642D" w:rsidRPr="00F46012" w:rsidRDefault="0096642D"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Materiały przed wbudowaniem podlegają zatwierdzeniu przez Inspektora Nadzoru Inwestorskiego.</w:t>
      </w:r>
    </w:p>
    <w:p w14:paraId="4A51F8CC" w14:textId="77777777" w:rsidR="007766AC" w:rsidRPr="00F46012" w:rsidRDefault="007766AC" w:rsidP="00E00304">
      <w:pPr>
        <w:widowControl w:val="0"/>
        <w:tabs>
          <w:tab w:val="left" w:pos="120"/>
        </w:tabs>
        <w:suppressAutoHyphens/>
        <w:spacing w:line="288" w:lineRule="auto"/>
        <w:jc w:val="both"/>
        <w:rPr>
          <w:rFonts w:ascii="Arial" w:eastAsia="SimSun" w:hAnsi="Arial" w:cs="Arial"/>
          <w:color w:val="000000"/>
          <w:kern w:val="1"/>
          <w:lang w:eastAsia="hi-IN" w:bidi="hi-IN"/>
        </w:rPr>
      </w:pPr>
    </w:p>
    <w:p w14:paraId="45C27F3A"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4</w:t>
      </w:r>
    </w:p>
    <w:p w14:paraId="5197BB19"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Obowiązki stron </w:t>
      </w:r>
    </w:p>
    <w:p w14:paraId="44F17E8E" w14:textId="77777777" w:rsidR="007766AC" w:rsidRPr="00F46012" w:rsidRDefault="007766AC"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Do obowiązków zamawiającego należy </w:t>
      </w:r>
      <w:r w:rsidRPr="00F46012">
        <w:rPr>
          <w:rFonts w:ascii="Arial" w:eastAsia="SimSun" w:hAnsi="Arial" w:cs="Arial"/>
          <w:bCs/>
          <w:color w:val="000000"/>
          <w:kern w:val="1"/>
          <w:sz w:val="24"/>
          <w:szCs w:val="24"/>
          <w:lang w:eastAsia="hi-IN" w:bidi="hi-IN"/>
        </w:rPr>
        <w:tab/>
      </w:r>
    </w:p>
    <w:p w14:paraId="7F90EA92"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Przekazanie placu budowy </w:t>
      </w:r>
      <w:r w:rsidRPr="00F46012">
        <w:rPr>
          <w:rFonts w:ascii="Arial" w:hAnsi="Arial" w:cs="Arial"/>
          <w:b/>
          <w:color w:val="000000"/>
          <w:kern w:val="1"/>
          <w:sz w:val="24"/>
          <w:szCs w:val="24"/>
          <w:lang w:eastAsia="hi-IN" w:bidi="hi-IN"/>
        </w:rPr>
        <w:t>do 7 dni</w:t>
      </w:r>
      <w:r w:rsidRPr="00F46012">
        <w:rPr>
          <w:rFonts w:ascii="Arial" w:hAnsi="Arial" w:cs="Arial"/>
          <w:color w:val="000000"/>
          <w:kern w:val="1"/>
          <w:sz w:val="24"/>
          <w:szCs w:val="24"/>
          <w:lang w:eastAsia="hi-IN" w:bidi="hi-IN"/>
        </w:rPr>
        <w:t xml:space="preserve"> o daty podpisania umowy.</w:t>
      </w:r>
    </w:p>
    <w:p w14:paraId="7583CCD6"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kern w:val="1"/>
          <w:sz w:val="24"/>
          <w:szCs w:val="24"/>
          <w:lang w:eastAsia="hi-IN" w:bidi="hi-IN"/>
        </w:rPr>
      </w:pPr>
      <w:r w:rsidRPr="00F46012">
        <w:rPr>
          <w:rFonts w:ascii="Arial" w:hAnsi="Arial" w:cs="Arial"/>
          <w:color w:val="000000"/>
          <w:kern w:val="1"/>
          <w:sz w:val="24"/>
          <w:szCs w:val="24"/>
          <w:lang w:eastAsia="hi-IN" w:bidi="hi-IN"/>
        </w:rPr>
        <w:t>Przekazanie niezbędnej do wykonania przedmiotu umowy dokumentacji technicznej w dniu podpisania umowy</w:t>
      </w:r>
    </w:p>
    <w:p w14:paraId="5C5619DD"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kern w:val="1"/>
          <w:sz w:val="24"/>
          <w:szCs w:val="24"/>
          <w:lang w:eastAsia="hi-IN" w:bidi="hi-IN"/>
        </w:rPr>
        <w:t>wyznaczenie terminu odbioru</w:t>
      </w:r>
      <w:r w:rsidR="00793D2A">
        <w:rPr>
          <w:rFonts w:ascii="Arial" w:hAnsi="Arial" w:cs="Arial"/>
          <w:kern w:val="1"/>
          <w:sz w:val="24"/>
          <w:szCs w:val="24"/>
          <w:lang w:eastAsia="hi-IN" w:bidi="hi-IN"/>
        </w:rPr>
        <w:t xml:space="preserve"> końcowego</w:t>
      </w:r>
      <w:r w:rsidR="00CB1E4F">
        <w:rPr>
          <w:rFonts w:ascii="Arial" w:hAnsi="Arial" w:cs="Arial"/>
          <w:kern w:val="1"/>
          <w:sz w:val="24"/>
          <w:szCs w:val="24"/>
          <w:lang w:eastAsia="hi-IN" w:bidi="hi-IN"/>
        </w:rPr>
        <w:t xml:space="preserve"> i częściowego</w:t>
      </w:r>
      <w:r w:rsidRPr="00F46012">
        <w:rPr>
          <w:rFonts w:ascii="Arial" w:hAnsi="Arial" w:cs="Arial"/>
          <w:kern w:val="1"/>
          <w:sz w:val="24"/>
          <w:szCs w:val="24"/>
          <w:lang w:eastAsia="hi-IN" w:bidi="hi-IN"/>
        </w:rPr>
        <w:t xml:space="preserve"> robót w ciągu </w:t>
      </w:r>
      <w:r w:rsidR="003652F8">
        <w:rPr>
          <w:rFonts w:ascii="Arial" w:hAnsi="Arial" w:cs="Arial"/>
          <w:b/>
          <w:kern w:val="1"/>
          <w:sz w:val="24"/>
          <w:szCs w:val="24"/>
          <w:lang w:eastAsia="hi-IN" w:bidi="hi-IN"/>
        </w:rPr>
        <w:t>14</w:t>
      </w:r>
      <w:r w:rsidRPr="00F46012">
        <w:rPr>
          <w:rFonts w:ascii="Arial" w:hAnsi="Arial" w:cs="Arial"/>
          <w:b/>
          <w:kern w:val="1"/>
          <w:sz w:val="24"/>
          <w:szCs w:val="24"/>
          <w:lang w:eastAsia="hi-IN" w:bidi="hi-IN"/>
        </w:rPr>
        <w:t xml:space="preserve">  dni</w:t>
      </w:r>
      <w:r w:rsidRPr="00F46012">
        <w:rPr>
          <w:rFonts w:ascii="Arial" w:hAnsi="Arial" w:cs="Arial"/>
          <w:color w:val="FF0000"/>
          <w:kern w:val="1"/>
          <w:sz w:val="24"/>
          <w:szCs w:val="24"/>
          <w:lang w:eastAsia="hi-IN" w:bidi="hi-IN"/>
        </w:rPr>
        <w:t xml:space="preserve"> </w:t>
      </w:r>
      <w:r w:rsidRPr="00F46012">
        <w:rPr>
          <w:rFonts w:ascii="Arial" w:hAnsi="Arial" w:cs="Arial"/>
          <w:color w:val="000000"/>
          <w:kern w:val="1"/>
          <w:sz w:val="24"/>
          <w:szCs w:val="24"/>
          <w:lang w:eastAsia="hi-IN" w:bidi="hi-IN"/>
        </w:rPr>
        <w:t>od daty zgłoszenia przez</w:t>
      </w:r>
      <w:r w:rsidR="003652F8">
        <w:rPr>
          <w:rFonts w:ascii="Arial" w:hAnsi="Arial" w:cs="Arial"/>
          <w:color w:val="000000"/>
          <w:kern w:val="1"/>
          <w:sz w:val="24"/>
          <w:szCs w:val="24"/>
          <w:lang w:eastAsia="hi-IN" w:bidi="hi-IN"/>
        </w:rPr>
        <w:t xml:space="preserve"> Wykonawcę gotowości do odbioru</w:t>
      </w:r>
      <w:r w:rsidR="00793D2A">
        <w:rPr>
          <w:rFonts w:ascii="Arial" w:hAnsi="Arial" w:cs="Arial"/>
          <w:color w:val="000000"/>
          <w:kern w:val="1"/>
          <w:sz w:val="24"/>
          <w:szCs w:val="24"/>
          <w:lang w:eastAsia="hi-IN" w:bidi="hi-IN"/>
        </w:rPr>
        <w:t>.</w:t>
      </w:r>
    </w:p>
    <w:p w14:paraId="6E2B1151"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terminowej zapłaty wynagrodzenia,</w:t>
      </w:r>
    </w:p>
    <w:p w14:paraId="05444F0F"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akceptowania umów na podwykonawstwo spełniających wymagania określone w niniejszej umowie. </w:t>
      </w:r>
    </w:p>
    <w:p w14:paraId="2899A507"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       Przekazanie Wykonawcy dziennika budowy</w:t>
      </w:r>
    </w:p>
    <w:p w14:paraId="295CC853" w14:textId="77777777" w:rsidR="007766AC" w:rsidRPr="00F46012" w:rsidRDefault="00F7350A"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Pr>
          <w:rFonts w:ascii="Arial" w:eastAsia="SimSun" w:hAnsi="Arial" w:cs="Arial"/>
          <w:bCs/>
          <w:color w:val="000000"/>
          <w:kern w:val="1"/>
          <w:sz w:val="24"/>
          <w:szCs w:val="24"/>
          <w:lang w:eastAsia="hi-IN" w:bidi="hi-IN"/>
        </w:rPr>
        <w:t xml:space="preserve">Wykonawca zobowiązany jest w szczególności do </w:t>
      </w:r>
      <w:r w:rsidR="007766AC" w:rsidRPr="00F46012">
        <w:rPr>
          <w:rFonts w:ascii="Arial" w:eastAsia="SimSun" w:hAnsi="Arial" w:cs="Arial"/>
          <w:color w:val="000000"/>
          <w:kern w:val="1"/>
          <w:sz w:val="24"/>
          <w:szCs w:val="24"/>
          <w:lang w:eastAsia="hi-IN" w:bidi="hi-IN"/>
        </w:rPr>
        <w:t>:</w:t>
      </w:r>
    </w:p>
    <w:p w14:paraId="677DD644" w14:textId="77777777" w:rsidR="007766AC" w:rsidRPr="00F46012" w:rsidRDefault="007766AC" w:rsidP="007766AC">
      <w:pPr>
        <w:pStyle w:val="Akapitzlist"/>
        <w:numPr>
          <w:ilvl w:val="0"/>
          <w:numId w:val="23"/>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terminowe</w:t>
      </w:r>
      <w:r w:rsidR="00F7350A">
        <w:rPr>
          <w:rFonts w:ascii="Arial" w:eastAsia="SimSun" w:hAnsi="Arial" w:cs="Arial"/>
          <w:bCs/>
          <w:color w:val="000000"/>
          <w:kern w:val="1"/>
          <w:sz w:val="24"/>
          <w:szCs w:val="24"/>
          <w:lang w:eastAsia="hi-IN" w:bidi="hi-IN"/>
        </w:rPr>
        <w:t>go</w:t>
      </w:r>
      <w:r w:rsidRPr="00F46012">
        <w:rPr>
          <w:rFonts w:ascii="Arial" w:eastAsia="SimSun" w:hAnsi="Arial" w:cs="Arial"/>
          <w:bCs/>
          <w:color w:val="000000"/>
          <w:kern w:val="1"/>
          <w:sz w:val="24"/>
          <w:szCs w:val="24"/>
          <w:lang w:eastAsia="hi-IN" w:bidi="hi-IN"/>
        </w:rPr>
        <w:t xml:space="preserve"> </w:t>
      </w:r>
      <w:r w:rsidR="00F7350A">
        <w:rPr>
          <w:rFonts w:ascii="Arial" w:eastAsia="SimSun" w:hAnsi="Arial" w:cs="Arial"/>
          <w:color w:val="000000"/>
          <w:kern w:val="1"/>
          <w:sz w:val="24"/>
          <w:szCs w:val="24"/>
          <w:lang w:eastAsia="hi-IN" w:bidi="hi-IN"/>
        </w:rPr>
        <w:t>wywiązywania</w:t>
      </w:r>
      <w:r w:rsidRPr="00F46012">
        <w:rPr>
          <w:rFonts w:ascii="Arial" w:eastAsia="SimSun" w:hAnsi="Arial" w:cs="Arial"/>
          <w:color w:val="000000"/>
          <w:kern w:val="1"/>
          <w:sz w:val="24"/>
          <w:szCs w:val="24"/>
          <w:lang w:eastAsia="hi-IN" w:bidi="hi-IN"/>
        </w:rPr>
        <w:t xml:space="preserve"> się z postanowień umowy</w:t>
      </w:r>
    </w:p>
    <w:p w14:paraId="6191DECB" w14:textId="77777777" w:rsidR="007766AC" w:rsidRPr="00F46012"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Pr>
          <w:rFonts w:ascii="Arial" w:eastAsia="SimSun" w:hAnsi="Arial" w:cs="Arial"/>
          <w:color w:val="000000"/>
          <w:kern w:val="1"/>
          <w:sz w:val="24"/>
          <w:szCs w:val="24"/>
          <w:lang w:eastAsia="hi-IN" w:bidi="hi-IN"/>
        </w:rPr>
        <w:t>stałej współpracy</w:t>
      </w:r>
      <w:r w:rsidR="007766AC" w:rsidRPr="00F46012">
        <w:rPr>
          <w:rFonts w:ascii="Arial" w:eastAsia="SimSun" w:hAnsi="Arial" w:cs="Arial"/>
          <w:color w:val="000000"/>
          <w:kern w:val="1"/>
          <w:sz w:val="24"/>
          <w:szCs w:val="24"/>
          <w:lang w:eastAsia="hi-IN" w:bidi="hi-IN"/>
        </w:rPr>
        <w:t xml:space="preserve"> z przedstawicielami Zamawiającego w zakresie realizacji przedmiotu umowy,</w:t>
      </w:r>
    </w:p>
    <w:p w14:paraId="341D07C2" w14:textId="77777777" w:rsidR="007766AC" w:rsidRPr="00F46012"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Pr>
          <w:rFonts w:ascii="Arial" w:eastAsia="SimSun" w:hAnsi="Arial" w:cs="Arial"/>
          <w:color w:val="000000"/>
          <w:kern w:val="1"/>
          <w:sz w:val="24"/>
          <w:szCs w:val="24"/>
          <w:lang w:eastAsia="hi-IN" w:bidi="hi-IN"/>
        </w:rPr>
        <w:t>wykonania</w:t>
      </w:r>
      <w:r w:rsidR="007766AC" w:rsidRPr="00F46012">
        <w:rPr>
          <w:rFonts w:ascii="Arial" w:eastAsia="SimSun" w:hAnsi="Arial" w:cs="Arial"/>
          <w:color w:val="000000"/>
          <w:kern w:val="1"/>
          <w:sz w:val="24"/>
          <w:szCs w:val="24"/>
          <w:lang w:eastAsia="hi-IN" w:bidi="hi-IN"/>
        </w:rPr>
        <w:t xml:space="preserve"> przedmiotu umowy zgodnie z dokumentac</w:t>
      </w:r>
      <w:r w:rsidR="006273BD">
        <w:rPr>
          <w:rFonts w:ascii="Arial" w:eastAsia="SimSun" w:hAnsi="Arial" w:cs="Arial"/>
          <w:color w:val="000000"/>
          <w:kern w:val="1"/>
          <w:sz w:val="24"/>
          <w:szCs w:val="24"/>
          <w:lang w:eastAsia="hi-IN" w:bidi="hi-IN"/>
        </w:rPr>
        <w:t xml:space="preserve">ją techniczną, zgodnie z </w:t>
      </w:r>
      <w:proofErr w:type="spellStart"/>
      <w:r w:rsidR="006273BD">
        <w:rPr>
          <w:rFonts w:ascii="Arial" w:eastAsia="SimSun" w:hAnsi="Arial" w:cs="Arial"/>
          <w:color w:val="000000"/>
          <w:kern w:val="1"/>
          <w:sz w:val="24"/>
          <w:szCs w:val="24"/>
          <w:lang w:eastAsia="hi-IN" w:bidi="hi-IN"/>
        </w:rPr>
        <w:t>s</w:t>
      </w:r>
      <w:r w:rsidR="007766AC" w:rsidRPr="00F46012">
        <w:rPr>
          <w:rFonts w:ascii="Arial" w:eastAsia="SimSun" w:hAnsi="Arial" w:cs="Arial"/>
          <w:color w:val="000000"/>
          <w:kern w:val="1"/>
          <w:sz w:val="24"/>
          <w:szCs w:val="24"/>
          <w:lang w:eastAsia="hi-IN" w:bidi="hi-IN"/>
        </w:rPr>
        <w:t>wz</w:t>
      </w:r>
      <w:proofErr w:type="spellEnd"/>
      <w:r w:rsidR="007766AC" w:rsidRPr="00F46012">
        <w:rPr>
          <w:rFonts w:ascii="Arial" w:eastAsia="SimSun" w:hAnsi="Arial" w:cs="Arial"/>
          <w:color w:val="000000"/>
          <w:kern w:val="1"/>
          <w:sz w:val="24"/>
          <w:szCs w:val="24"/>
          <w:lang w:eastAsia="hi-IN" w:bidi="hi-IN"/>
        </w:rPr>
        <w:t>, wymogami sztuki budowlanej,</w:t>
      </w:r>
      <w:r w:rsidR="0057192A">
        <w:rPr>
          <w:rFonts w:ascii="Arial" w:eastAsia="SimSun" w:hAnsi="Arial" w:cs="Arial"/>
          <w:color w:val="000000"/>
          <w:kern w:val="1"/>
          <w:sz w:val="24"/>
          <w:szCs w:val="24"/>
          <w:lang w:eastAsia="hi-IN" w:bidi="hi-IN"/>
        </w:rPr>
        <w:t xml:space="preserve"> </w:t>
      </w:r>
      <w:r w:rsidR="00600315">
        <w:rPr>
          <w:rFonts w:ascii="Arial" w:eastAsia="SimSun" w:hAnsi="Arial" w:cs="Arial"/>
          <w:color w:val="000000"/>
          <w:kern w:val="1"/>
          <w:sz w:val="24"/>
          <w:szCs w:val="24"/>
          <w:lang w:eastAsia="hi-IN" w:bidi="hi-IN"/>
        </w:rPr>
        <w:t>uzgodnieniami</w:t>
      </w:r>
      <w:r w:rsidR="000723CC">
        <w:rPr>
          <w:rFonts w:ascii="Arial" w:eastAsia="SimSun" w:hAnsi="Arial" w:cs="Arial"/>
          <w:color w:val="000000"/>
          <w:kern w:val="1"/>
          <w:sz w:val="24"/>
          <w:szCs w:val="24"/>
          <w:lang w:eastAsia="hi-IN" w:bidi="hi-IN"/>
        </w:rPr>
        <w:t xml:space="preserve"> dot. prze</w:t>
      </w:r>
      <w:r w:rsidR="00600315">
        <w:rPr>
          <w:rFonts w:ascii="Arial" w:eastAsia="SimSun" w:hAnsi="Arial" w:cs="Arial"/>
          <w:color w:val="000000"/>
          <w:kern w:val="1"/>
          <w:sz w:val="24"/>
          <w:szCs w:val="24"/>
          <w:lang w:eastAsia="hi-IN" w:bidi="hi-IN"/>
        </w:rPr>
        <w:t>budowy zjazdu z drogi wojewódzkiej nr 494 oraz drogi gminnej</w:t>
      </w:r>
      <w:r w:rsidR="000723CC">
        <w:rPr>
          <w:rFonts w:ascii="Arial" w:eastAsia="SimSun" w:hAnsi="Arial" w:cs="Arial"/>
          <w:color w:val="000000"/>
          <w:kern w:val="1"/>
          <w:sz w:val="24"/>
          <w:szCs w:val="24"/>
          <w:lang w:eastAsia="hi-IN" w:bidi="hi-IN"/>
        </w:rPr>
        <w:t xml:space="preserve">, </w:t>
      </w:r>
      <w:r w:rsidR="007766AC" w:rsidRPr="00F46012">
        <w:rPr>
          <w:rFonts w:ascii="Arial" w:eastAsia="SimSun" w:hAnsi="Arial" w:cs="Arial"/>
          <w:color w:val="000000"/>
          <w:kern w:val="1"/>
          <w:sz w:val="24"/>
          <w:szCs w:val="24"/>
          <w:lang w:eastAsia="hi-IN" w:bidi="hi-IN"/>
        </w:rPr>
        <w:t xml:space="preserve"> odpowiednimi przepisami prawa oraz pozostałymi załącznikami do umowy,</w:t>
      </w:r>
    </w:p>
    <w:p w14:paraId="58BF7A89"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zapewnienia warunków bezpieczeństwa w trakcie wykonywania robót</w:t>
      </w:r>
    </w:p>
    <w:p w14:paraId="44CCCA89"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przestrzeganie przepisów bhp i ppoż., </w:t>
      </w:r>
    </w:p>
    <w:p w14:paraId="7F82D1C4"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usuwanie wad stwierdzonych w okresie realizacji oraz w okresie</w:t>
      </w:r>
      <w:r w:rsidR="009D7961">
        <w:rPr>
          <w:rFonts w:ascii="Arial" w:eastAsia="SimSun" w:hAnsi="Arial" w:cs="Arial"/>
          <w:color w:val="000000"/>
          <w:kern w:val="1"/>
          <w:sz w:val="24"/>
          <w:szCs w:val="24"/>
          <w:lang w:eastAsia="hi-IN" w:bidi="hi-IN"/>
        </w:rPr>
        <w:t xml:space="preserve"> rękojmi i</w:t>
      </w:r>
      <w:r w:rsidRPr="00F46012">
        <w:rPr>
          <w:rFonts w:ascii="Arial" w:eastAsia="SimSun" w:hAnsi="Arial" w:cs="Arial"/>
          <w:color w:val="000000"/>
          <w:kern w:val="1"/>
          <w:sz w:val="24"/>
          <w:szCs w:val="24"/>
          <w:lang w:eastAsia="hi-IN" w:bidi="hi-IN"/>
        </w:rPr>
        <w:t xml:space="preserve"> </w:t>
      </w:r>
      <w:r w:rsidR="00986EA9">
        <w:rPr>
          <w:rFonts w:ascii="Arial" w:eastAsia="SimSun" w:hAnsi="Arial" w:cs="Arial"/>
          <w:color w:val="000000"/>
          <w:kern w:val="1"/>
          <w:sz w:val="24"/>
          <w:szCs w:val="24"/>
          <w:lang w:eastAsia="hi-IN" w:bidi="hi-IN"/>
        </w:rPr>
        <w:t>gwarancji</w:t>
      </w:r>
      <w:r w:rsidRPr="00F46012">
        <w:rPr>
          <w:rFonts w:ascii="Arial" w:eastAsia="SimSun" w:hAnsi="Arial" w:cs="Arial"/>
          <w:color w:val="000000"/>
          <w:kern w:val="1"/>
          <w:sz w:val="24"/>
          <w:szCs w:val="24"/>
          <w:lang w:eastAsia="hi-IN" w:bidi="hi-IN"/>
        </w:rPr>
        <w:t>,</w:t>
      </w:r>
    </w:p>
    <w:p w14:paraId="58B650E6"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dopełnienie obowiązków związanych z końcowym odbiorem przedmiotu umowy,  </w:t>
      </w:r>
    </w:p>
    <w:p w14:paraId="654A7BC4" w14:textId="77777777" w:rsidR="007766AC" w:rsidRDefault="007766AC" w:rsidP="007766AC">
      <w:pPr>
        <w:pStyle w:val="Akapitzlist"/>
        <w:numPr>
          <w:ilvl w:val="0"/>
          <w:numId w:val="23"/>
        </w:numPr>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posiadania przez cały okres realizacji przedmiotu zamówienia polisy odpowiedzialności cywilnej w zakresie prowadzonej przez siebie działalności gospodarczej na kwotę co najmniej </w:t>
      </w:r>
      <w:r w:rsidR="00600315">
        <w:rPr>
          <w:rFonts w:ascii="Arial" w:eastAsia="SimSun" w:hAnsi="Arial" w:cs="Arial"/>
          <w:b/>
          <w:bCs/>
          <w:kern w:val="1"/>
          <w:sz w:val="24"/>
          <w:szCs w:val="24"/>
          <w:lang w:eastAsia="hi-IN" w:bidi="hi-IN"/>
        </w:rPr>
        <w:t>1 0</w:t>
      </w:r>
      <w:r w:rsidRPr="00F46012">
        <w:rPr>
          <w:rFonts w:ascii="Arial" w:eastAsia="SimSun" w:hAnsi="Arial" w:cs="Arial"/>
          <w:b/>
          <w:bCs/>
          <w:kern w:val="1"/>
          <w:sz w:val="24"/>
          <w:szCs w:val="24"/>
          <w:lang w:eastAsia="hi-IN" w:bidi="hi-IN"/>
        </w:rPr>
        <w:t>00 000,00.</w:t>
      </w:r>
      <w:r w:rsidRPr="00F46012">
        <w:rPr>
          <w:rFonts w:ascii="Arial" w:eastAsia="SimSun" w:hAnsi="Arial" w:cs="Arial"/>
          <w:b/>
          <w:bCs/>
          <w:color w:val="000000"/>
          <w:kern w:val="1"/>
          <w:sz w:val="24"/>
          <w:szCs w:val="24"/>
          <w:lang w:eastAsia="hi-IN" w:bidi="hi-IN"/>
        </w:rPr>
        <w:t>zł.</w:t>
      </w:r>
      <w:r w:rsidRPr="00F46012">
        <w:rPr>
          <w:rFonts w:ascii="Arial" w:eastAsia="SimSun" w:hAnsi="Arial" w:cs="Arial"/>
          <w:bCs/>
          <w:color w:val="000000"/>
          <w:kern w:val="1"/>
          <w:sz w:val="24"/>
          <w:szCs w:val="24"/>
          <w:lang w:eastAsia="hi-IN" w:bidi="hi-IN"/>
        </w:rPr>
        <w:t xml:space="preserve"> </w:t>
      </w:r>
    </w:p>
    <w:p w14:paraId="757B03D6" w14:textId="77777777" w:rsidR="00F7350A" w:rsidRPr="00F46012" w:rsidRDefault="00F7350A" w:rsidP="00F7350A">
      <w:pPr>
        <w:pStyle w:val="Akapitzlist"/>
        <w:numPr>
          <w:ilvl w:val="0"/>
          <w:numId w:val="23"/>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zabezpieczenia terenu budowy, odpowiedniego oznakowania, zorganizowania zaplecza </w:t>
      </w:r>
      <w:proofErr w:type="spellStart"/>
      <w:r w:rsidRPr="00F46012">
        <w:rPr>
          <w:rFonts w:ascii="Arial" w:eastAsia="SimSun" w:hAnsi="Arial" w:cs="Arial"/>
          <w:color w:val="000000"/>
          <w:kern w:val="1"/>
          <w:sz w:val="24"/>
          <w:szCs w:val="24"/>
          <w:lang w:eastAsia="hi-IN" w:bidi="hi-IN"/>
        </w:rPr>
        <w:t>socjalno</w:t>
      </w:r>
      <w:proofErr w:type="spellEnd"/>
      <w:r w:rsidRPr="00F46012">
        <w:rPr>
          <w:rFonts w:ascii="Arial" w:eastAsia="SimSun" w:hAnsi="Arial" w:cs="Arial"/>
          <w:color w:val="000000"/>
          <w:kern w:val="1"/>
          <w:sz w:val="24"/>
          <w:szCs w:val="24"/>
          <w:lang w:eastAsia="hi-IN" w:bidi="hi-IN"/>
        </w:rPr>
        <w:t xml:space="preserve"> – biurowego</w:t>
      </w:r>
      <w:r w:rsidR="00600315">
        <w:rPr>
          <w:rFonts w:ascii="Arial" w:eastAsia="SimSun" w:hAnsi="Arial" w:cs="Arial"/>
          <w:color w:val="000000"/>
          <w:kern w:val="1"/>
          <w:sz w:val="24"/>
          <w:szCs w:val="24"/>
          <w:lang w:eastAsia="hi-IN" w:bidi="hi-IN"/>
        </w:rPr>
        <w:t>.</w:t>
      </w:r>
      <w:r w:rsidRPr="00F46012">
        <w:rPr>
          <w:rFonts w:ascii="Arial" w:eastAsia="SimSun" w:hAnsi="Arial" w:cs="Arial"/>
          <w:color w:val="000000"/>
          <w:kern w:val="1"/>
          <w:sz w:val="24"/>
          <w:szCs w:val="24"/>
          <w:lang w:eastAsia="hi-IN" w:bidi="hi-IN"/>
        </w:rPr>
        <w:t xml:space="preserve"> </w:t>
      </w:r>
      <w:r w:rsidRPr="00F46012">
        <w:rPr>
          <w:rFonts w:ascii="Arial" w:hAnsi="Arial" w:cs="Arial"/>
          <w:sz w:val="24"/>
          <w:szCs w:val="24"/>
        </w:rPr>
        <w:t>Wykonawca ponosi pełną odpowiedzialność za teren budowy od chwili przejęcia placu budowy.</w:t>
      </w:r>
    </w:p>
    <w:p w14:paraId="0B4F2FB1" w14:textId="77777777"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Pisemne</w:t>
      </w:r>
      <w:r>
        <w:rPr>
          <w:rFonts w:ascii="Arial" w:hAnsi="Arial" w:cs="Arial"/>
          <w:sz w:val="24"/>
          <w:szCs w:val="24"/>
        </w:rPr>
        <w:t>go zawiadomienia</w:t>
      </w:r>
      <w:r w:rsidRPr="00F46012">
        <w:rPr>
          <w:rFonts w:ascii="Arial" w:hAnsi="Arial" w:cs="Arial"/>
          <w:sz w:val="24"/>
          <w:szCs w:val="24"/>
        </w:rPr>
        <w:t xml:space="preserve"> Zamawiającego o zauważonych wadach i brakach w do</w:t>
      </w:r>
      <w:r w:rsidRPr="00F46012">
        <w:rPr>
          <w:rFonts w:ascii="Arial" w:hAnsi="Arial" w:cs="Arial"/>
          <w:sz w:val="24"/>
          <w:szCs w:val="24"/>
        </w:rPr>
        <w:softHyphen/>
        <w:t xml:space="preserve">kumentacji projektowej i specyfikacji technicznej wykonania i odbioru robót, niezwłocznie od ich ujawnienia, pod rygorem odpowiedzialności za szkody wynikłe wskutek nie powiadomienia o ich istnieniu. </w:t>
      </w:r>
    </w:p>
    <w:p w14:paraId="77E55205" w14:textId="77777777"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 xml:space="preserve">Na każde żądanie Zamawiającego okazywanie dokumentów (atestów, certyfikatów itp.) stwierdzających dopuszczenie do stosowania w budownictwie </w:t>
      </w:r>
      <w:r w:rsidRPr="00F46012">
        <w:rPr>
          <w:rFonts w:ascii="Arial" w:hAnsi="Arial" w:cs="Arial"/>
          <w:sz w:val="24"/>
          <w:szCs w:val="24"/>
        </w:rPr>
        <w:lastRenderedPageBreak/>
        <w:t xml:space="preserve">dla materiałów, wyrobów, urządzeń używanych przy realizacji przedmiotu umowy, </w:t>
      </w:r>
    </w:p>
    <w:p w14:paraId="338876EA" w14:textId="77777777"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Stosowania</w:t>
      </w:r>
      <w:r w:rsidRPr="00F46012">
        <w:rPr>
          <w:rFonts w:ascii="Arial" w:hAnsi="Arial" w:cs="Arial"/>
          <w:sz w:val="24"/>
          <w:szCs w:val="24"/>
        </w:rPr>
        <w:t xml:space="preserve"> w czasie realizacji przedmiotu umowy wszystkich przepisów dotyczących ochrony środowiska naturalnego, utylizacji odpadów. Ewentualne opłaty i kary za naruszenie w trakcie realizacji robót norm i przepisów dotyczących ochrony środowiska obciążają Wykonawcę.</w:t>
      </w:r>
    </w:p>
    <w:p w14:paraId="1546B478" w14:textId="77777777"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986EA9">
        <w:rPr>
          <w:rFonts w:ascii="Arial" w:hAnsi="Arial" w:cs="Arial"/>
          <w:sz w:val="24"/>
          <w:szCs w:val="24"/>
        </w:rPr>
        <w:t>Bieżące</w:t>
      </w:r>
      <w:r>
        <w:rPr>
          <w:rFonts w:ascii="Arial" w:hAnsi="Arial" w:cs="Arial"/>
          <w:sz w:val="24"/>
          <w:szCs w:val="24"/>
        </w:rPr>
        <w:t>go usuwania</w:t>
      </w:r>
      <w:r w:rsidRPr="00986EA9">
        <w:rPr>
          <w:rFonts w:ascii="Arial" w:hAnsi="Arial" w:cs="Arial"/>
          <w:sz w:val="24"/>
          <w:szCs w:val="24"/>
        </w:rPr>
        <w:t xml:space="preserve"> zbędny</w:t>
      </w:r>
      <w:r>
        <w:rPr>
          <w:rFonts w:ascii="Arial" w:hAnsi="Arial" w:cs="Arial"/>
          <w:sz w:val="24"/>
          <w:szCs w:val="24"/>
        </w:rPr>
        <w:t>ch materiałów, odpadów i śmieci potwierdzone odpowiednimi dokumentami</w:t>
      </w:r>
      <w:r w:rsidR="00600315">
        <w:rPr>
          <w:rFonts w:ascii="Arial" w:hAnsi="Arial" w:cs="Arial"/>
          <w:sz w:val="24"/>
          <w:szCs w:val="24"/>
        </w:rPr>
        <w:t>.</w:t>
      </w:r>
    </w:p>
    <w:p w14:paraId="548621AE" w14:textId="77777777"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Przedłożenia</w:t>
      </w:r>
      <w:r w:rsidRPr="00986EA9">
        <w:rPr>
          <w:rFonts w:ascii="Arial" w:hAnsi="Arial" w:cs="Arial"/>
          <w:sz w:val="24"/>
          <w:szCs w:val="24"/>
        </w:rPr>
        <w:t xml:space="preserve"> Zamawiającemu kopii opłaconej polisy lub i innego dokumentu potwierdzającego, że Wykonawca jest ubezpieczony od odpowiedzialności cywilnej w zakresie prowadzonej działalności, związanej z przedmiotem zamówien</w:t>
      </w:r>
      <w:r w:rsidR="00600315">
        <w:rPr>
          <w:rFonts w:ascii="Arial" w:hAnsi="Arial" w:cs="Arial"/>
          <w:sz w:val="24"/>
          <w:szCs w:val="24"/>
        </w:rPr>
        <w:t>ia – na kwotę nie mniejszą niż 1 0</w:t>
      </w:r>
      <w:r w:rsidRPr="00986EA9">
        <w:rPr>
          <w:rFonts w:ascii="Arial" w:hAnsi="Arial" w:cs="Arial"/>
          <w:sz w:val="24"/>
          <w:szCs w:val="24"/>
        </w:rPr>
        <w:t>00</w:t>
      </w:r>
      <w:r>
        <w:rPr>
          <w:rFonts w:ascii="Arial" w:hAnsi="Arial" w:cs="Arial"/>
          <w:sz w:val="24"/>
          <w:szCs w:val="24"/>
        </w:rPr>
        <w:t> </w:t>
      </w:r>
      <w:r w:rsidRPr="00986EA9">
        <w:rPr>
          <w:rFonts w:ascii="Arial" w:hAnsi="Arial" w:cs="Arial"/>
          <w:sz w:val="24"/>
          <w:szCs w:val="24"/>
        </w:rPr>
        <w:t>000</w:t>
      </w:r>
      <w:r>
        <w:rPr>
          <w:rFonts w:ascii="Arial" w:hAnsi="Arial" w:cs="Arial"/>
          <w:sz w:val="24"/>
          <w:szCs w:val="24"/>
        </w:rPr>
        <w:t xml:space="preserve">,00 </w:t>
      </w:r>
      <w:r w:rsidRPr="00986EA9">
        <w:rPr>
          <w:rFonts w:ascii="Arial" w:hAnsi="Arial" w:cs="Arial"/>
          <w:sz w:val="24"/>
          <w:szCs w:val="24"/>
        </w:rPr>
        <w:t>zł.  Po każdorazowym odnowieniu ubezpieczenia OC w okresie trwania umowy – Wykonawca jest zobowiązany do przedłożenia Zamawiającemu odnowionej polisy,</w:t>
      </w:r>
    </w:p>
    <w:p w14:paraId="38C6F1FE" w14:textId="77777777" w:rsidR="00F7350A" w:rsidRPr="00BF038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BF038A">
        <w:rPr>
          <w:rFonts w:ascii="Arial" w:hAnsi="Arial" w:cs="Arial"/>
          <w:sz w:val="24"/>
          <w:szCs w:val="24"/>
        </w:rPr>
        <w:t xml:space="preserve">W przypadku zniszczenia lub uszkodzenia – z winy Wykonawcy </w:t>
      </w:r>
      <w:r>
        <w:rPr>
          <w:rFonts w:ascii="Arial" w:hAnsi="Arial" w:cs="Arial"/>
          <w:sz w:val="24"/>
          <w:szCs w:val="24"/>
        </w:rPr>
        <w:t>–</w:t>
      </w:r>
      <w:r w:rsidRPr="00BF038A">
        <w:rPr>
          <w:rFonts w:ascii="Arial" w:hAnsi="Arial" w:cs="Arial"/>
          <w:sz w:val="24"/>
          <w:szCs w:val="24"/>
        </w:rPr>
        <w:t xml:space="preserve"> już wykonanych robót albo ich cz</w:t>
      </w:r>
      <w:r>
        <w:rPr>
          <w:rFonts w:ascii="Arial" w:hAnsi="Arial" w:cs="Arial"/>
          <w:sz w:val="24"/>
          <w:szCs w:val="24"/>
        </w:rPr>
        <w:t>ęści bądź urządzeń – naprawienia</w:t>
      </w:r>
      <w:r w:rsidRPr="00BF038A">
        <w:rPr>
          <w:rFonts w:ascii="Arial" w:hAnsi="Arial" w:cs="Arial"/>
          <w:sz w:val="24"/>
          <w:szCs w:val="24"/>
        </w:rPr>
        <w:t xml:space="preserve"> ich i doprowadzenie do stanu poprzedniego na koszt własny.</w:t>
      </w:r>
    </w:p>
    <w:p w14:paraId="433E78B0" w14:textId="77777777"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Uporządkowania</w:t>
      </w:r>
      <w:r w:rsidRPr="00986EA9">
        <w:rPr>
          <w:rFonts w:ascii="Arial" w:hAnsi="Arial" w:cs="Arial"/>
          <w:sz w:val="24"/>
          <w:szCs w:val="24"/>
        </w:rPr>
        <w:t xml:space="preserve"> terenu budowy po zakończeniu robót </w:t>
      </w:r>
    </w:p>
    <w:p w14:paraId="4EA8C27E" w14:textId="77777777"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Zatrudniania</w:t>
      </w:r>
      <w:r w:rsidRPr="00986EA9">
        <w:rPr>
          <w:rFonts w:ascii="Arial" w:hAnsi="Arial" w:cs="Arial"/>
          <w:sz w:val="24"/>
          <w:szCs w:val="24"/>
        </w:rPr>
        <w:t xml:space="preserve"> na okres wykonania robót, stanowiących przedmiot umowy i usuwania wad </w:t>
      </w:r>
      <w:r>
        <w:rPr>
          <w:rFonts w:ascii="Arial" w:hAnsi="Arial" w:cs="Arial"/>
          <w:sz w:val="24"/>
          <w:szCs w:val="24"/>
        </w:rPr>
        <w:t>–</w:t>
      </w:r>
      <w:r w:rsidRPr="00986EA9">
        <w:rPr>
          <w:rFonts w:ascii="Arial" w:hAnsi="Arial" w:cs="Arial"/>
          <w:sz w:val="24"/>
          <w:szCs w:val="24"/>
        </w:rPr>
        <w:t xml:space="preserve"> personelu kierowniczego, </w:t>
      </w:r>
      <w:r>
        <w:rPr>
          <w:rFonts w:ascii="Arial" w:hAnsi="Arial" w:cs="Arial"/>
          <w:sz w:val="24"/>
          <w:szCs w:val="24"/>
        </w:rPr>
        <w:t>wymaganego w SWZ</w:t>
      </w:r>
      <w:r w:rsidRPr="00986EA9">
        <w:rPr>
          <w:rFonts w:ascii="Arial" w:hAnsi="Arial" w:cs="Arial"/>
          <w:sz w:val="24"/>
          <w:szCs w:val="24"/>
        </w:rPr>
        <w:t>, posiadającego odpowiednie kwalifikacje do kierowania robotami budowlanymi.</w:t>
      </w:r>
    </w:p>
    <w:p w14:paraId="3B3A2B59" w14:textId="77777777" w:rsidR="00F7350A" w:rsidRPr="00B511F0"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w:t>
      </w:r>
      <w:r w:rsidRPr="00B511F0">
        <w:rPr>
          <w:rFonts w:ascii="Arial" w:hAnsi="Arial" w:cs="Arial"/>
          <w:sz w:val="24"/>
          <w:szCs w:val="24"/>
        </w:rPr>
        <w:t>atrudnienia przez Wykonawcę lub podwykonawcę lub dalszych podwykonawców  na p</w:t>
      </w:r>
      <w:r>
        <w:rPr>
          <w:rFonts w:ascii="Arial" w:hAnsi="Arial" w:cs="Arial"/>
          <w:sz w:val="24"/>
          <w:szCs w:val="24"/>
        </w:rPr>
        <w:t xml:space="preserve">odstawie umowy o pracę na </w:t>
      </w:r>
      <w:r w:rsidR="00600315">
        <w:rPr>
          <w:rFonts w:ascii="Arial" w:hAnsi="Arial" w:cs="Arial"/>
          <w:sz w:val="24"/>
          <w:szCs w:val="24"/>
        </w:rPr>
        <w:t>pełen etat minimum 6</w:t>
      </w:r>
      <w:r w:rsidRPr="00B511F0">
        <w:rPr>
          <w:rFonts w:ascii="Arial" w:hAnsi="Arial" w:cs="Arial"/>
          <w:sz w:val="24"/>
          <w:szCs w:val="24"/>
        </w:rPr>
        <w:t xml:space="preserve"> osób</w:t>
      </w:r>
      <w:r>
        <w:rPr>
          <w:rFonts w:ascii="Arial" w:hAnsi="Arial" w:cs="Arial"/>
          <w:sz w:val="24"/>
          <w:szCs w:val="24"/>
        </w:rPr>
        <w:t xml:space="preserve"> biorących czynny udział przy realizacji tego zamówienia</w:t>
      </w:r>
      <w:r w:rsidRPr="00B511F0">
        <w:rPr>
          <w:rFonts w:ascii="Arial" w:hAnsi="Arial" w:cs="Arial"/>
          <w:sz w:val="24"/>
          <w:szCs w:val="24"/>
        </w:rPr>
        <w:t xml:space="preserve"> wykonujących prace </w:t>
      </w:r>
      <w:r>
        <w:rPr>
          <w:rFonts w:ascii="Arial" w:hAnsi="Arial" w:cs="Arial"/>
          <w:sz w:val="24"/>
          <w:szCs w:val="24"/>
        </w:rPr>
        <w:t>określone w SWZ</w:t>
      </w:r>
    </w:p>
    <w:p w14:paraId="419DCB6D" w14:textId="77777777"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Opracowania</w:t>
      </w:r>
      <w:r w:rsidRPr="00F46012">
        <w:rPr>
          <w:rFonts w:ascii="Arial" w:hAnsi="Arial" w:cs="Arial"/>
          <w:sz w:val="24"/>
          <w:szCs w:val="24"/>
        </w:rPr>
        <w:t xml:space="preserve"> kompletnej doku</w:t>
      </w:r>
      <w:r w:rsidRPr="00F46012">
        <w:rPr>
          <w:rFonts w:ascii="Arial" w:hAnsi="Arial" w:cs="Arial"/>
          <w:sz w:val="24"/>
          <w:szCs w:val="24"/>
        </w:rPr>
        <w:softHyphen/>
        <w:t>mentacji  powykonawczej i przekazanie jej Zamawiającemu wg zasad określonych w § 2 umowy.</w:t>
      </w:r>
    </w:p>
    <w:p w14:paraId="5D91E31F" w14:textId="77777777" w:rsidR="00F7350A" w:rsidRPr="00F46012" w:rsidRDefault="00F7350A" w:rsidP="00F7350A">
      <w:pPr>
        <w:pStyle w:val="Akapitzlist"/>
        <w:suppressAutoHyphens/>
        <w:spacing w:after="0" w:line="288" w:lineRule="auto"/>
        <w:jc w:val="both"/>
        <w:rPr>
          <w:rFonts w:ascii="Arial" w:eastAsia="SimSun" w:hAnsi="Arial" w:cs="Arial"/>
          <w:bCs/>
          <w:color w:val="000000"/>
          <w:kern w:val="1"/>
          <w:sz w:val="24"/>
          <w:szCs w:val="24"/>
          <w:lang w:eastAsia="hi-IN" w:bidi="hi-IN"/>
        </w:rPr>
      </w:pPr>
    </w:p>
    <w:p w14:paraId="40C303E3" w14:textId="77777777"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Wykonawca ponosi odpowiedzialność za</w:t>
      </w:r>
      <w:r w:rsidRPr="00F46012">
        <w:rPr>
          <w:rFonts w:ascii="Arial" w:eastAsia="SimSun" w:hAnsi="Arial" w:cs="Arial"/>
          <w:bCs/>
          <w:color w:val="000000"/>
          <w:kern w:val="1"/>
          <w:sz w:val="24"/>
          <w:szCs w:val="24"/>
          <w:lang w:eastAsia="hi-IN" w:bidi="hi-IN"/>
        </w:rPr>
        <w:t xml:space="preserve"> wykonane przez siebie roboty oraz</w:t>
      </w:r>
      <w:r w:rsidRPr="00F46012">
        <w:rPr>
          <w:rFonts w:ascii="Arial" w:eastAsia="SimSun" w:hAnsi="Arial" w:cs="Arial"/>
          <w:color w:val="000000"/>
          <w:kern w:val="1"/>
          <w:sz w:val="24"/>
          <w:szCs w:val="24"/>
          <w:lang w:eastAsia="hi-IN" w:bidi="hi-IN"/>
        </w:rPr>
        <w:t xml:space="preserve"> szkody powstałe w wyniku wykonywania robót niezgodnie z obowiązującymi przepisami prawa.</w:t>
      </w:r>
    </w:p>
    <w:p w14:paraId="1478FD53" w14:textId="77777777"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Wykonawca ponosi </w:t>
      </w:r>
      <w:r w:rsidRPr="00F46012">
        <w:rPr>
          <w:rFonts w:ascii="Arial" w:eastAsia="SimSun" w:hAnsi="Arial" w:cs="Arial"/>
          <w:color w:val="000000"/>
          <w:kern w:val="1"/>
          <w:sz w:val="24"/>
          <w:szCs w:val="24"/>
          <w:lang w:eastAsia="hi-IN" w:bidi="hi-IN"/>
        </w:rPr>
        <w:t>również odpowiedzialność za roboty oraz szkody powstałe w wyniku działań podwykonawców.</w:t>
      </w:r>
    </w:p>
    <w:p w14:paraId="009B152D" w14:textId="77777777" w:rsidR="007766AC" w:rsidRPr="00F46012" w:rsidRDefault="007766AC" w:rsidP="007766AC">
      <w:pPr>
        <w:pStyle w:val="Akapitzlist"/>
        <w:numPr>
          <w:ilvl w:val="0"/>
          <w:numId w:val="21"/>
        </w:numPr>
        <w:spacing w:after="60" w:line="276" w:lineRule="auto"/>
        <w:contextualSpacing w:val="0"/>
        <w:jc w:val="both"/>
        <w:rPr>
          <w:rFonts w:ascii="Arial" w:hAnsi="Arial" w:cs="Arial"/>
          <w:sz w:val="24"/>
          <w:szCs w:val="24"/>
        </w:rPr>
      </w:pPr>
      <w:r w:rsidRPr="00F46012">
        <w:rPr>
          <w:rFonts w:ascii="Arial" w:hAnsi="Arial" w:cs="Arial"/>
          <w:bCs/>
          <w:iCs/>
          <w:sz w:val="24"/>
          <w:szCs w:val="24"/>
        </w:rPr>
        <w:t>W ramach realizacji zamówienia Wykonawca zobowiązany jest także do :</w:t>
      </w:r>
    </w:p>
    <w:p w14:paraId="5887FF6A" w14:textId="77777777" w:rsidR="007766AC" w:rsidRPr="00F46012"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sidRPr="00F46012">
        <w:rPr>
          <w:rFonts w:ascii="Arial" w:hAnsi="Arial" w:cs="Arial"/>
          <w:bCs/>
          <w:iCs/>
          <w:sz w:val="24"/>
          <w:szCs w:val="24"/>
        </w:rPr>
        <w:t xml:space="preserve">utrzymania porządku i czystości w rejonie, w którym prowadzone są roboty; </w:t>
      </w:r>
    </w:p>
    <w:p w14:paraId="745E7BD1" w14:textId="77777777" w:rsidR="007766AC" w:rsidRPr="00F46012" w:rsidRDefault="008B472F"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t>uporządkowania i odtworzenia terenu po zakończeniu budowy a w szczególności dróg dojazdowych, które Wykonawca naruszy w celu realizacji przedmiotu zamówienia</w:t>
      </w:r>
      <w:r w:rsidR="007766AC" w:rsidRPr="00F46012">
        <w:rPr>
          <w:rFonts w:ascii="Arial" w:hAnsi="Arial" w:cs="Arial"/>
          <w:bCs/>
          <w:iCs/>
          <w:sz w:val="24"/>
          <w:szCs w:val="24"/>
        </w:rPr>
        <w:t>;</w:t>
      </w:r>
    </w:p>
    <w:p w14:paraId="67C10552" w14:textId="77777777" w:rsidR="007766AC" w:rsidRPr="008B472F"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sidRPr="00F46012">
        <w:rPr>
          <w:rFonts w:ascii="Arial" w:hAnsi="Arial" w:cs="Arial"/>
          <w:bCs/>
          <w:iCs/>
          <w:sz w:val="24"/>
          <w:szCs w:val="24"/>
        </w:rPr>
        <w:t>stosowania się do wytycznych nadzoru Zamawiającego;</w:t>
      </w:r>
    </w:p>
    <w:p w14:paraId="72F6197D" w14:textId="77777777" w:rsidR="008B472F" w:rsidRPr="008B472F" w:rsidRDefault="008B472F"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t>prowadzenia obsługi geodezyjnej w czasie robót oraz wykonania inwentaryzacji geodezyjnej powykonawczej</w:t>
      </w:r>
    </w:p>
    <w:p w14:paraId="663CD688" w14:textId="77777777" w:rsidR="008B472F" w:rsidRPr="00F42F6B" w:rsidRDefault="008B472F"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lastRenderedPageBreak/>
        <w:t>wykonanie dokumentacji powykonawczej</w:t>
      </w:r>
    </w:p>
    <w:p w14:paraId="46FEFEA4" w14:textId="77777777" w:rsidR="00F42F6B" w:rsidRPr="008B472F" w:rsidRDefault="00F42F6B"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t>zapewnienie dostaw mediów dla potrzeb Wykonawcy na czas trwania budowy</w:t>
      </w:r>
    </w:p>
    <w:p w14:paraId="3F7BAE3F" w14:textId="77777777" w:rsidR="00C52DF3" w:rsidRPr="006D793D" w:rsidRDefault="00BF038A" w:rsidP="0072580B">
      <w:pPr>
        <w:pStyle w:val="Akapitzlist"/>
        <w:numPr>
          <w:ilvl w:val="0"/>
          <w:numId w:val="21"/>
        </w:numPr>
        <w:suppressAutoHyphens/>
        <w:spacing w:line="288" w:lineRule="auto"/>
        <w:jc w:val="both"/>
        <w:rPr>
          <w:rFonts w:ascii="Arial" w:eastAsia="SimSun" w:hAnsi="Arial" w:cs="Arial"/>
          <w:kern w:val="1"/>
          <w:sz w:val="24"/>
          <w:szCs w:val="24"/>
          <w:lang w:eastAsia="hi-IN" w:bidi="hi-IN"/>
        </w:rPr>
      </w:pPr>
      <w:r w:rsidRPr="00BF038A">
        <w:rPr>
          <w:rFonts w:ascii="Arial" w:eastAsia="SimSun" w:hAnsi="Arial" w:cs="Arial"/>
          <w:kern w:val="1"/>
          <w:sz w:val="24"/>
          <w:szCs w:val="24"/>
          <w:lang w:eastAsia="hi-IN" w:bidi="hi-IN"/>
        </w:rPr>
        <w:t>Wykonawca wyra</w:t>
      </w:r>
      <w:r>
        <w:rPr>
          <w:rFonts w:ascii="Arial" w:eastAsia="SimSun" w:hAnsi="Arial" w:cs="Arial"/>
          <w:kern w:val="1"/>
          <w:sz w:val="24"/>
          <w:szCs w:val="24"/>
          <w:lang w:eastAsia="hi-IN" w:bidi="hi-IN"/>
        </w:rPr>
        <w:t>ża zgodę na dokonanie przez Zamawiającego</w:t>
      </w:r>
      <w:r w:rsidR="0072580B">
        <w:rPr>
          <w:rFonts w:ascii="Arial" w:eastAsia="SimSun" w:hAnsi="Arial" w:cs="Arial"/>
          <w:kern w:val="1"/>
          <w:sz w:val="24"/>
          <w:szCs w:val="24"/>
          <w:lang w:eastAsia="hi-IN" w:bidi="hi-IN"/>
        </w:rPr>
        <w:t xml:space="preserve"> w okresie gwarancji</w:t>
      </w:r>
      <w:r>
        <w:rPr>
          <w:rFonts w:ascii="Arial" w:eastAsia="SimSun" w:hAnsi="Arial" w:cs="Arial"/>
          <w:kern w:val="1"/>
          <w:sz w:val="24"/>
          <w:szCs w:val="24"/>
          <w:lang w:eastAsia="hi-IN" w:bidi="hi-IN"/>
        </w:rPr>
        <w:t xml:space="preserve"> montażu </w:t>
      </w:r>
      <w:r w:rsidR="0072580B">
        <w:rPr>
          <w:rFonts w:ascii="Arial" w:eastAsia="SimSun" w:hAnsi="Arial" w:cs="Arial"/>
          <w:kern w:val="1"/>
          <w:sz w:val="24"/>
          <w:szCs w:val="24"/>
          <w:lang w:eastAsia="hi-IN" w:bidi="hi-IN"/>
        </w:rPr>
        <w:t>różnego rodzaju sprzętu,</w:t>
      </w:r>
      <w:r w:rsidR="003C1B75">
        <w:rPr>
          <w:rFonts w:ascii="Arial" w:eastAsia="SimSun" w:hAnsi="Arial" w:cs="Arial"/>
          <w:kern w:val="1"/>
          <w:sz w:val="24"/>
          <w:szCs w:val="24"/>
          <w:lang w:eastAsia="hi-IN" w:bidi="hi-IN"/>
        </w:rPr>
        <w:t xml:space="preserve"> urządzeń</w:t>
      </w:r>
      <w:r w:rsidR="0072580B">
        <w:rPr>
          <w:rFonts w:ascii="Arial" w:eastAsia="SimSun" w:hAnsi="Arial" w:cs="Arial"/>
          <w:kern w:val="1"/>
          <w:sz w:val="24"/>
          <w:szCs w:val="24"/>
          <w:lang w:eastAsia="hi-IN" w:bidi="hi-IN"/>
        </w:rPr>
        <w:t>, tablic informacyjnych itp</w:t>
      </w:r>
      <w:r w:rsidR="00CB1E4F">
        <w:rPr>
          <w:rFonts w:ascii="Arial" w:eastAsia="SimSun" w:hAnsi="Arial" w:cs="Arial"/>
          <w:kern w:val="1"/>
          <w:sz w:val="24"/>
          <w:szCs w:val="24"/>
          <w:lang w:eastAsia="hi-IN" w:bidi="hi-IN"/>
        </w:rPr>
        <w:t>.</w:t>
      </w:r>
      <w:r w:rsidR="003C1B75">
        <w:rPr>
          <w:rFonts w:ascii="Arial" w:eastAsia="SimSun" w:hAnsi="Arial" w:cs="Arial"/>
          <w:kern w:val="1"/>
          <w:sz w:val="24"/>
          <w:szCs w:val="24"/>
          <w:lang w:eastAsia="hi-IN" w:bidi="hi-IN"/>
        </w:rPr>
        <w:t xml:space="preserve"> </w:t>
      </w:r>
      <w:r>
        <w:rPr>
          <w:rFonts w:ascii="Arial" w:eastAsia="SimSun" w:hAnsi="Arial" w:cs="Arial"/>
          <w:kern w:val="1"/>
          <w:sz w:val="24"/>
          <w:szCs w:val="24"/>
          <w:lang w:eastAsia="hi-IN" w:bidi="hi-IN"/>
        </w:rPr>
        <w:t xml:space="preserve"> z zachowaniem warunków gwarancji.</w:t>
      </w:r>
    </w:p>
    <w:p w14:paraId="06D88A78" w14:textId="77777777" w:rsidR="007766AC" w:rsidRPr="00600315" w:rsidRDefault="007766AC" w:rsidP="007766AC">
      <w:pPr>
        <w:suppressAutoHyphens/>
        <w:spacing w:line="288" w:lineRule="auto"/>
        <w:ind w:left="426"/>
        <w:jc w:val="center"/>
        <w:rPr>
          <w:rFonts w:ascii="Arial" w:eastAsia="SimSun" w:hAnsi="Arial" w:cs="Arial"/>
          <w:b/>
          <w:bCs/>
          <w:kern w:val="1"/>
          <w:lang w:eastAsia="hi-IN" w:bidi="hi-IN"/>
        </w:rPr>
      </w:pPr>
      <w:r w:rsidRPr="00600315">
        <w:rPr>
          <w:rFonts w:ascii="Arial" w:eastAsia="SimSun" w:hAnsi="Arial" w:cs="Arial"/>
          <w:b/>
          <w:bCs/>
          <w:kern w:val="1"/>
          <w:lang w:eastAsia="hi-IN" w:bidi="hi-IN"/>
        </w:rPr>
        <w:t>§ 5</w:t>
      </w:r>
    </w:p>
    <w:p w14:paraId="3C44E06E" w14:textId="77777777" w:rsidR="007766AC" w:rsidRPr="00600315"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600315">
        <w:rPr>
          <w:rFonts w:ascii="Arial" w:eastAsia="SimSun" w:hAnsi="Arial" w:cs="Arial"/>
          <w:b/>
          <w:bCs/>
          <w:kern w:val="1"/>
          <w:lang w:eastAsia="hi-IN" w:bidi="hi-IN"/>
        </w:rPr>
        <w:t xml:space="preserve">Wynagrodzenie Wykonawcy </w:t>
      </w:r>
    </w:p>
    <w:p w14:paraId="3962B6B3" w14:textId="77777777" w:rsidR="007766AC" w:rsidRDefault="007766AC" w:rsidP="007766AC">
      <w:pPr>
        <w:widowControl w:val="0"/>
        <w:numPr>
          <w:ilvl w:val="0"/>
          <w:numId w:val="16"/>
        </w:numPr>
        <w:tabs>
          <w:tab w:val="left" w:pos="0"/>
          <w:tab w:val="left" w:pos="284"/>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Strony ustalają wynagrodzenie ryczałtowe Wykonawcy za wykonanie przedmiotu Umowy, zgodnie z Ofertą Wykonawcy, na kwotę w wysokości netto …………………..…</w:t>
      </w:r>
      <w:r w:rsidR="004E63C9">
        <w:rPr>
          <w:rFonts w:ascii="Arial" w:hAnsi="Arial" w:cs="Arial"/>
          <w:kern w:val="1"/>
          <w:lang w:eastAsia="hi-IN" w:bidi="hi-IN"/>
        </w:rPr>
        <w:t>………..</w:t>
      </w:r>
      <w:r w:rsidRPr="00F46012">
        <w:rPr>
          <w:rFonts w:ascii="Arial" w:hAnsi="Arial" w:cs="Arial"/>
          <w:kern w:val="1"/>
          <w:lang w:eastAsia="hi-IN" w:bidi="hi-IN"/>
        </w:rPr>
        <w:t xml:space="preserve"> zł (słownie: ………………………………….………… złotych) plus podatek  </w:t>
      </w:r>
      <w:r w:rsidR="0072580B">
        <w:rPr>
          <w:rFonts w:ascii="Arial" w:hAnsi="Arial" w:cs="Arial"/>
          <w:kern w:val="1"/>
          <w:lang w:eastAsia="hi-IN" w:bidi="hi-IN"/>
        </w:rPr>
        <w:t>…….</w:t>
      </w:r>
      <w:r w:rsidRPr="00F46012">
        <w:rPr>
          <w:rFonts w:ascii="Arial" w:hAnsi="Arial" w:cs="Arial"/>
          <w:kern w:val="1"/>
          <w:lang w:eastAsia="hi-IN" w:bidi="hi-IN"/>
        </w:rPr>
        <w:t xml:space="preserve"> % VAT w wysokości …………………… zł (słownie: …………………………………………………………………………..……….. złotych co daje wartość brutto………………(słownie: </w:t>
      </w:r>
      <w:r w:rsidR="004E63C9">
        <w:rPr>
          <w:rFonts w:ascii="Arial" w:hAnsi="Arial" w:cs="Arial"/>
          <w:kern w:val="1"/>
          <w:lang w:eastAsia="hi-IN" w:bidi="hi-IN"/>
        </w:rPr>
        <w:t>…….</w:t>
      </w:r>
      <w:r w:rsidRPr="00F46012">
        <w:rPr>
          <w:rFonts w:ascii="Arial" w:hAnsi="Arial" w:cs="Arial"/>
          <w:kern w:val="1"/>
          <w:lang w:eastAsia="hi-IN" w:bidi="hi-IN"/>
        </w:rPr>
        <w:t>………………………..złotych.)</w:t>
      </w:r>
    </w:p>
    <w:p w14:paraId="1B07C998" w14:textId="77777777" w:rsidR="00600315" w:rsidRPr="004E63C9" w:rsidRDefault="004E63C9" w:rsidP="004E63C9">
      <w:pPr>
        <w:pStyle w:val="Zwykytekst"/>
        <w:tabs>
          <w:tab w:val="left" w:pos="720"/>
        </w:tabs>
        <w:spacing w:before="240"/>
        <w:ind w:left="644"/>
        <w:rPr>
          <w:rFonts w:ascii="Arial" w:hAnsi="Arial" w:cs="Arial"/>
          <w:b/>
          <w:sz w:val="24"/>
          <w:szCs w:val="24"/>
          <w:lang w:val="pl-PL"/>
        </w:rPr>
      </w:pPr>
      <w:r>
        <w:rPr>
          <w:rFonts w:ascii="Arial" w:hAnsi="Arial" w:cs="Arial"/>
          <w:b/>
          <w:sz w:val="24"/>
          <w:szCs w:val="24"/>
          <w:lang w:val="pl-PL"/>
        </w:rPr>
        <w:t>w tym kwoty za realizację</w:t>
      </w:r>
      <w:r w:rsidR="00600315" w:rsidRPr="004E63C9">
        <w:rPr>
          <w:rFonts w:ascii="Arial" w:hAnsi="Arial" w:cs="Arial"/>
          <w:b/>
          <w:sz w:val="24"/>
          <w:szCs w:val="24"/>
          <w:lang w:val="pl-PL"/>
        </w:rPr>
        <w:t xml:space="preserve"> zjazdów na drogi publiczne:</w:t>
      </w:r>
    </w:p>
    <w:p w14:paraId="14CD9A86" w14:textId="77777777" w:rsidR="00600315" w:rsidRDefault="00600315" w:rsidP="004E63C9">
      <w:pPr>
        <w:pStyle w:val="Zwykytekst"/>
        <w:spacing w:before="120"/>
        <w:ind w:left="644"/>
        <w:jc w:val="both"/>
        <w:rPr>
          <w:rFonts w:ascii="Arial" w:hAnsi="Arial" w:cs="Arial"/>
          <w:b/>
          <w:sz w:val="24"/>
          <w:szCs w:val="24"/>
          <w:lang w:val="pl-PL"/>
        </w:rPr>
      </w:pPr>
      <w:r w:rsidRPr="004E63C9">
        <w:rPr>
          <w:rFonts w:ascii="Arial" w:hAnsi="Arial" w:cs="Arial"/>
          <w:sz w:val="24"/>
          <w:szCs w:val="24"/>
          <w:lang w:val="pl-PL"/>
        </w:rPr>
        <w:t xml:space="preserve">- zjazd na DW nr 494 </w:t>
      </w:r>
      <w:r w:rsidR="004E63C9">
        <w:rPr>
          <w:rFonts w:ascii="Arial" w:hAnsi="Arial" w:cs="Arial"/>
          <w:b/>
          <w:sz w:val="24"/>
          <w:szCs w:val="24"/>
        </w:rPr>
        <w:t xml:space="preserve">za </w:t>
      </w:r>
      <w:r w:rsidR="004E63C9">
        <w:rPr>
          <w:rFonts w:ascii="Arial" w:hAnsi="Arial" w:cs="Arial"/>
          <w:sz w:val="24"/>
          <w:szCs w:val="24"/>
          <w:lang w:val="pl-PL"/>
        </w:rPr>
        <w:t>kwotę w wysokości netto</w:t>
      </w:r>
      <w:r w:rsidRPr="004E63C9">
        <w:rPr>
          <w:rFonts w:ascii="Arial" w:hAnsi="Arial" w:cs="Arial"/>
          <w:b/>
          <w:sz w:val="24"/>
          <w:szCs w:val="24"/>
        </w:rPr>
        <w:t>:</w:t>
      </w:r>
    </w:p>
    <w:p w14:paraId="2EADB30A" w14:textId="77777777" w:rsidR="004E63C9" w:rsidRDefault="004E63C9" w:rsidP="004E63C9">
      <w:pPr>
        <w:widowControl w:val="0"/>
        <w:tabs>
          <w:tab w:val="left" w:pos="0"/>
          <w:tab w:val="left" w:pos="284"/>
        </w:tabs>
        <w:suppressAutoHyphens/>
        <w:spacing w:line="288" w:lineRule="auto"/>
        <w:ind w:left="644" w:right="51"/>
        <w:jc w:val="both"/>
        <w:rPr>
          <w:rFonts w:ascii="Arial" w:hAnsi="Arial" w:cs="Arial"/>
          <w:kern w:val="1"/>
          <w:lang w:eastAsia="hi-IN" w:bidi="hi-IN"/>
        </w:rPr>
      </w:pPr>
      <w:r w:rsidRPr="00F46012">
        <w:rPr>
          <w:rFonts w:ascii="Arial" w:hAnsi="Arial" w:cs="Arial"/>
          <w:kern w:val="1"/>
          <w:lang w:eastAsia="hi-IN" w:bidi="hi-IN"/>
        </w:rPr>
        <w:t>…………………..…</w:t>
      </w:r>
      <w:r>
        <w:rPr>
          <w:rFonts w:ascii="Arial" w:hAnsi="Arial" w:cs="Arial"/>
          <w:kern w:val="1"/>
          <w:lang w:eastAsia="hi-IN" w:bidi="hi-IN"/>
        </w:rPr>
        <w:t>………..</w:t>
      </w:r>
      <w:r w:rsidRPr="00F46012">
        <w:rPr>
          <w:rFonts w:ascii="Arial" w:hAnsi="Arial" w:cs="Arial"/>
          <w:kern w:val="1"/>
          <w:lang w:eastAsia="hi-IN" w:bidi="hi-IN"/>
        </w:rPr>
        <w:t xml:space="preserve"> zł (słownie: ………………………………….………… złotych) plus podatek  </w:t>
      </w:r>
      <w:r>
        <w:rPr>
          <w:rFonts w:ascii="Arial" w:hAnsi="Arial" w:cs="Arial"/>
          <w:kern w:val="1"/>
          <w:lang w:eastAsia="hi-IN" w:bidi="hi-IN"/>
        </w:rPr>
        <w:t>…….</w:t>
      </w:r>
      <w:r w:rsidRPr="00F46012">
        <w:rPr>
          <w:rFonts w:ascii="Arial" w:hAnsi="Arial" w:cs="Arial"/>
          <w:kern w:val="1"/>
          <w:lang w:eastAsia="hi-IN" w:bidi="hi-IN"/>
        </w:rPr>
        <w:t xml:space="preserve"> % VAT w wysokości …………………… zł (słownie: …………………………………………………………………………..……….. złotych co daje wartość brutto………………(słownie: </w:t>
      </w:r>
      <w:r>
        <w:rPr>
          <w:rFonts w:ascii="Arial" w:hAnsi="Arial" w:cs="Arial"/>
          <w:kern w:val="1"/>
          <w:lang w:eastAsia="hi-IN" w:bidi="hi-IN"/>
        </w:rPr>
        <w:t>…….</w:t>
      </w:r>
      <w:r w:rsidRPr="00F46012">
        <w:rPr>
          <w:rFonts w:ascii="Arial" w:hAnsi="Arial" w:cs="Arial"/>
          <w:kern w:val="1"/>
          <w:lang w:eastAsia="hi-IN" w:bidi="hi-IN"/>
        </w:rPr>
        <w:t>………………………..złotych.)</w:t>
      </w:r>
    </w:p>
    <w:p w14:paraId="58BA4E7D" w14:textId="77777777" w:rsidR="004E63C9" w:rsidRDefault="00600315" w:rsidP="004E63C9">
      <w:pPr>
        <w:pStyle w:val="Zwykytekst"/>
        <w:spacing w:before="120"/>
        <w:ind w:left="644"/>
        <w:jc w:val="both"/>
        <w:rPr>
          <w:rFonts w:ascii="Arial" w:hAnsi="Arial" w:cs="Arial"/>
          <w:b/>
          <w:sz w:val="24"/>
          <w:szCs w:val="24"/>
          <w:lang w:val="pl-PL"/>
        </w:rPr>
      </w:pPr>
      <w:r w:rsidRPr="004E63C9">
        <w:rPr>
          <w:rFonts w:ascii="Arial" w:hAnsi="Arial" w:cs="Arial"/>
          <w:sz w:val="24"/>
          <w:szCs w:val="24"/>
          <w:lang w:val="pl-PL"/>
        </w:rPr>
        <w:t xml:space="preserve">- zjazd na drogę gminną </w:t>
      </w:r>
      <w:r w:rsidR="004E63C9">
        <w:rPr>
          <w:rFonts w:ascii="Arial" w:hAnsi="Arial" w:cs="Arial"/>
          <w:b/>
          <w:sz w:val="24"/>
          <w:szCs w:val="24"/>
        </w:rPr>
        <w:t xml:space="preserve">za </w:t>
      </w:r>
      <w:r w:rsidR="004E63C9">
        <w:rPr>
          <w:rFonts w:ascii="Arial" w:hAnsi="Arial" w:cs="Arial"/>
          <w:sz w:val="24"/>
          <w:szCs w:val="24"/>
          <w:lang w:val="pl-PL"/>
        </w:rPr>
        <w:t>kwotę w wysokości netto</w:t>
      </w:r>
      <w:r w:rsidR="004E63C9" w:rsidRPr="004E63C9">
        <w:rPr>
          <w:rFonts w:ascii="Arial" w:hAnsi="Arial" w:cs="Arial"/>
          <w:b/>
          <w:sz w:val="24"/>
          <w:szCs w:val="24"/>
        </w:rPr>
        <w:t>:</w:t>
      </w:r>
    </w:p>
    <w:p w14:paraId="7E61F2AA" w14:textId="77777777" w:rsidR="004E63C9" w:rsidRDefault="004E63C9" w:rsidP="004E63C9">
      <w:pPr>
        <w:widowControl w:val="0"/>
        <w:tabs>
          <w:tab w:val="left" w:pos="0"/>
          <w:tab w:val="left" w:pos="284"/>
        </w:tabs>
        <w:suppressAutoHyphens/>
        <w:spacing w:line="288" w:lineRule="auto"/>
        <w:ind w:left="644" w:right="51"/>
        <w:jc w:val="both"/>
        <w:rPr>
          <w:rFonts w:ascii="Arial" w:hAnsi="Arial" w:cs="Arial"/>
          <w:kern w:val="1"/>
          <w:lang w:eastAsia="hi-IN" w:bidi="hi-IN"/>
        </w:rPr>
      </w:pPr>
      <w:r w:rsidRPr="00F46012">
        <w:rPr>
          <w:rFonts w:ascii="Arial" w:hAnsi="Arial" w:cs="Arial"/>
          <w:kern w:val="1"/>
          <w:lang w:eastAsia="hi-IN" w:bidi="hi-IN"/>
        </w:rPr>
        <w:t>…………………..…</w:t>
      </w:r>
      <w:r>
        <w:rPr>
          <w:rFonts w:ascii="Arial" w:hAnsi="Arial" w:cs="Arial"/>
          <w:kern w:val="1"/>
          <w:lang w:eastAsia="hi-IN" w:bidi="hi-IN"/>
        </w:rPr>
        <w:t>………..</w:t>
      </w:r>
      <w:r w:rsidRPr="00F46012">
        <w:rPr>
          <w:rFonts w:ascii="Arial" w:hAnsi="Arial" w:cs="Arial"/>
          <w:kern w:val="1"/>
          <w:lang w:eastAsia="hi-IN" w:bidi="hi-IN"/>
        </w:rPr>
        <w:t xml:space="preserve"> zł (słownie: ………………………………….………… złotych) plus podatek  </w:t>
      </w:r>
      <w:r>
        <w:rPr>
          <w:rFonts w:ascii="Arial" w:hAnsi="Arial" w:cs="Arial"/>
          <w:kern w:val="1"/>
          <w:lang w:eastAsia="hi-IN" w:bidi="hi-IN"/>
        </w:rPr>
        <w:t>…….</w:t>
      </w:r>
      <w:r w:rsidRPr="00F46012">
        <w:rPr>
          <w:rFonts w:ascii="Arial" w:hAnsi="Arial" w:cs="Arial"/>
          <w:kern w:val="1"/>
          <w:lang w:eastAsia="hi-IN" w:bidi="hi-IN"/>
        </w:rPr>
        <w:t xml:space="preserve"> % VAT w wysokości …………………… zł (słownie: …………………………………………………………………………..……….. złotych co daje wartość brutto………………(słownie: </w:t>
      </w:r>
      <w:r>
        <w:rPr>
          <w:rFonts w:ascii="Arial" w:hAnsi="Arial" w:cs="Arial"/>
          <w:kern w:val="1"/>
          <w:lang w:eastAsia="hi-IN" w:bidi="hi-IN"/>
        </w:rPr>
        <w:t>…….</w:t>
      </w:r>
      <w:r w:rsidRPr="00F46012">
        <w:rPr>
          <w:rFonts w:ascii="Arial" w:hAnsi="Arial" w:cs="Arial"/>
          <w:kern w:val="1"/>
          <w:lang w:eastAsia="hi-IN" w:bidi="hi-IN"/>
        </w:rPr>
        <w:t>………………………..złotych.)</w:t>
      </w:r>
    </w:p>
    <w:p w14:paraId="0EA75B1F" w14:textId="77777777" w:rsidR="00600315" w:rsidRPr="004E63C9" w:rsidRDefault="00600315" w:rsidP="00600315">
      <w:pPr>
        <w:widowControl w:val="0"/>
        <w:tabs>
          <w:tab w:val="left" w:pos="0"/>
          <w:tab w:val="left" w:pos="284"/>
        </w:tabs>
        <w:suppressAutoHyphens/>
        <w:spacing w:line="288" w:lineRule="auto"/>
        <w:ind w:left="644" w:right="51"/>
        <w:jc w:val="both"/>
        <w:rPr>
          <w:rFonts w:ascii="Arial" w:hAnsi="Arial" w:cs="Arial"/>
          <w:kern w:val="1"/>
          <w:lang w:eastAsia="hi-IN" w:bidi="hi-IN"/>
        </w:rPr>
      </w:pPr>
    </w:p>
    <w:p w14:paraId="455F7560"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 xml:space="preserve">Wynagrodzenie należne Wykonawcy zostanie ustalone z zastosowaniem stawki VAT obowiązującej w chwili powstania obowiązku podatkowego. Zmiana wynagrodzenia Wykonawcy w tym zakresie nie stanowi zmiany Umowy. </w:t>
      </w:r>
    </w:p>
    <w:p w14:paraId="7A26B7CB" w14:textId="77777777" w:rsidR="007766AC" w:rsidRPr="00F46012" w:rsidRDefault="007766AC" w:rsidP="007766AC">
      <w:pPr>
        <w:numPr>
          <w:ilvl w:val="0"/>
          <w:numId w:val="16"/>
        </w:numPr>
        <w:suppressAutoHyphens/>
        <w:spacing w:line="288" w:lineRule="auto"/>
        <w:jc w:val="both"/>
        <w:rPr>
          <w:rFonts w:ascii="Arial" w:hAnsi="Arial" w:cs="Arial"/>
          <w:color w:val="FF0000"/>
          <w:kern w:val="1"/>
          <w:lang w:eastAsia="hi-IN" w:bidi="hi-IN"/>
        </w:rPr>
      </w:pPr>
      <w:r w:rsidRPr="00F46012">
        <w:rPr>
          <w:rFonts w:ascii="Arial" w:hAnsi="Arial" w:cs="Arial"/>
          <w:kern w:val="1"/>
          <w:lang w:eastAsia="hi-IN" w:bidi="hi-IN"/>
        </w:rPr>
        <w:t>Wykonawca upoważnia Zamawiającego do potrącenia z wynagrodzenia wszelkich należności przysługujących Zamawiającemu</w:t>
      </w:r>
      <w:r w:rsidR="00DC09AC">
        <w:rPr>
          <w:rFonts w:ascii="Arial" w:hAnsi="Arial" w:cs="Arial"/>
          <w:kern w:val="1"/>
          <w:lang w:eastAsia="hi-IN" w:bidi="hi-IN"/>
        </w:rPr>
        <w:t xml:space="preserve"> ( w tym kar umownych)</w:t>
      </w:r>
      <w:r w:rsidRPr="00F46012">
        <w:rPr>
          <w:rFonts w:ascii="Arial" w:hAnsi="Arial" w:cs="Arial"/>
          <w:kern w:val="1"/>
          <w:lang w:eastAsia="hi-IN" w:bidi="hi-IN"/>
        </w:rPr>
        <w:t xml:space="preserve"> od Wykonawcy na podstawie niniejszej Umowy</w:t>
      </w:r>
      <w:r w:rsidRPr="00F46012">
        <w:rPr>
          <w:rFonts w:ascii="Arial" w:hAnsi="Arial" w:cs="Arial"/>
          <w:color w:val="FF0000"/>
          <w:kern w:val="1"/>
          <w:lang w:eastAsia="hi-IN" w:bidi="hi-IN"/>
        </w:rPr>
        <w:t>.</w:t>
      </w:r>
    </w:p>
    <w:p w14:paraId="3A65D15F"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Podstawą do wystawienia faktury</w:t>
      </w:r>
      <w:r w:rsidR="006D2950">
        <w:rPr>
          <w:rFonts w:ascii="Arial" w:hAnsi="Arial" w:cs="Arial"/>
          <w:kern w:val="1"/>
          <w:lang w:eastAsia="hi-IN" w:bidi="hi-IN"/>
        </w:rPr>
        <w:t xml:space="preserve"> częściowej lub</w:t>
      </w:r>
      <w:r w:rsidRPr="00F46012">
        <w:rPr>
          <w:rFonts w:ascii="Arial" w:hAnsi="Arial" w:cs="Arial"/>
          <w:kern w:val="1"/>
          <w:lang w:eastAsia="hi-IN" w:bidi="hi-IN"/>
        </w:rPr>
        <w:t xml:space="preserve"> końcowej będzie</w:t>
      </w:r>
      <w:r w:rsidR="00F42F6B">
        <w:rPr>
          <w:rFonts w:ascii="Arial" w:hAnsi="Arial" w:cs="Arial"/>
          <w:kern w:val="1"/>
          <w:lang w:eastAsia="hi-IN" w:bidi="hi-IN"/>
        </w:rPr>
        <w:t xml:space="preserve"> bezusterkowy</w:t>
      </w:r>
      <w:r w:rsidR="006D2950">
        <w:rPr>
          <w:rFonts w:ascii="Arial" w:hAnsi="Arial" w:cs="Arial"/>
          <w:kern w:val="1"/>
          <w:lang w:eastAsia="hi-IN" w:bidi="hi-IN"/>
        </w:rPr>
        <w:t xml:space="preserve"> protokół odbioru częściowego lub</w:t>
      </w:r>
      <w:r w:rsidRPr="00F46012">
        <w:rPr>
          <w:rFonts w:ascii="Arial" w:hAnsi="Arial" w:cs="Arial"/>
          <w:kern w:val="1"/>
          <w:lang w:eastAsia="hi-IN" w:bidi="hi-IN"/>
        </w:rPr>
        <w:t xml:space="preserve"> bezusterkowy protokół odbioru końcowego.</w:t>
      </w:r>
    </w:p>
    <w:p w14:paraId="6F1DEF44" w14:textId="77777777" w:rsidR="007766AC" w:rsidRPr="00F46012" w:rsidRDefault="007766AC" w:rsidP="007766AC">
      <w:pPr>
        <w:numPr>
          <w:ilvl w:val="0"/>
          <w:numId w:val="16"/>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Zapłata za fakturę uważaną przez Zamawiającego za kompletną</w:t>
      </w:r>
      <w:r w:rsidR="00CB1E4F">
        <w:rPr>
          <w:rFonts w:ascii="Arial" w:eastAsia="SimSun" w:hAnsi="Arial" w:cs="Arial"/>
          <w:kern w:val="1"/>
          <w:lang w:eastAsia="hi-IN" w:bidi="hi-IN"/>
        </w:rPr>
        <w:t xml:space="preserve"> z zastosowaniem zapisó</w:t>
      </w:r>
      <w:r w:rsidR="00DD6800">
        <w:rPr>
          <w:rFonts w:ascii="Arial" w:eastAsia="SimSun" w:hAnsi="Arial" w:cs="Arial"/>
          <w:kern w:val="1"/>
          <w:lang w:eastAsia="hi-IN" w:bidi="hi-IN"/>
        </w:rPr>
        <w:t>w ust. 6-8</w:t>
      </w:r>
      <w:r w:rsidRPr="00F46012">
        <w:rPr>
          <w:rFonts w:ascii="Arial" w:eastAsia="SimSun" w:hAnsi="Arial" w:cs="Arial"/>
          <w:kern w:val="1"/>
          <w:lang w:eastAsia="hi-IN" w:bidi="hi-IN"/>
        </w:rPr>
        <w:t>, nastąpi w terminie</w:t>
      </w:r>
      <w:r w:rsidR="00AD3115">
        <w:rPr>
          <w:rFonts w:ascii="Arial" w:eastAsia="SimSun" w:hAnsi="Arial" w:cs="Arial"/>
          <w:kern w:val="1"/>
          <w:lang w:eastAsia="hi-IN" w:bidi="hi-IN"/>
        </w:rPr>
        <w:t xml:space="preserve"> do</w:t>
      </w:r>
      <w:r w:rsidRPr="00F46012">
        <w:rPr>
          <w:rFonts w:ascii="Arial" w:eastAsia="SimSun" w:hAnsi="Arial" w:cs="Arial"/>
          <w:kern w:val="1"/>
          <w:lang w:eastAsia="hi-IN" w:bidi="hi-IN"/>
        </w:rPr>
        <w:t xml:space="preserve"> </w:t>
      </w:r>
      <w:r w:rsidR="00DC09AC">
        <w:rPr>
          <w:rFonts w:ascii="Arial" w:eastAsia="SimSun" w:hAnsi="Arial" w:cs="Arial"/>
          <w:b/>
          <w:kern w:val="1"/>
          <w:lang w:eastAsia="hi-IN" w:bidi="hi-IN"/>
        </w:rPr>
        <w:t>14</w:t>
      </w:r>
      <w:r w:rsidRPr="00F46012">
        <w:rPr>
          <w:rFonts w:ascii="Arial" w:eastAsia="SimSun" w:hAnsi="Arial" w:cs="Arial"/>
          <w:b/>
          <w:kern w:val="1"/>
          <w:lang w:eastAsia="hi-IN" w:bidi="hi-IN"/>
        </w:rPr>
        <w:t xml:space="preserve"> dni</w:t>
      </w:r>
      <w:r w:rsidRPr="00F46012">
        <w:rPr>
          <w:rFonts w:ascii="Arial" w:eastAsia="SimSun" w:hAnsi="Arial" w:cs="Arial"/>
          <w:kern w:val="1"/>
          <w:lang w:eastAsia="hi-IN" w:bidi="hi-IN"/>
        </w:rPr>
        <w:t xml:space="preserve"> od dnia jej otrzymania przez Zamawiającego</w:t>
      </w:r>
      <w:r w:rsidR="00CB1E4F">
        <w:rPr>
          <w:rFonts w:ascii="Arial" w:eastAsia="SimSun" w:hAnsi="Arial" w:cs="Arial"/>
          <w:kern w:val="1"/>
          <w:lang w:eastAsia="hi-IN" w:bidi="hi-IN"/>
        </w:rPr>
        <w:t xml:space="preserve"> </w:t>
      </w:r>
      <w:r w:rsidRPr="00F46012">
        <w:rPr>
          <w:rFonts w:ascii="Arial" w:eastAsia="SimSun" w:hAnsi="Arial" w:cs="Arial"/>
          <w:kern w:val="1"/>
          <w:lang w:eastAsia="hi-IN" w:bidi="hi-IN"/>
        </w:rPr>
        <w:t>, w formie przelewu. Za datę zapłaty uważać się będzie datę polecenia przelewu pieniędzy na rachunek Wykonawcy</w:t>
      </w:r>
      <w:r w:rsidR="00FB12B5">
        <w:rPr>
          <w:rFonts w:ascii="Arial" w:eastAsia="SimSun" w:hAnsi="Arial" w:cs="Arial"/>
          <w:kern w:val="1"/>
          <w:lang w:eastAsia="hi-IN" w:bidi="hi-IN"/>
        </w:rPr>
        <w:t>. Numer rachunku bankowego ……………</w:t>
      </w:r>
      <w:r w:rsidR="004E63C9">
        <w:rPr>
          <w:rFonts w:ascii="Arial" w:eastAsia="SimSun" w:hAnsi="Arial" w:cs="Arial"/>
          <w:kern w:val="1"/>
          <w:lang w:eastAsia="hi-IN" w:bidi="hi-IN"/>
        </w:rPr>
        <w:t>………………………………………………………</w:t>
      </w:r>
    </w:p>
    <w:p w14:paraId="6A710806" w14:textId="77777777" w:rsidR="007766AC" w:rsidRPr="00F46012" w:rsidRDefault="007766AC" w:rsidP="007766AC">
      <w:pPr>
        <w:widowControl w:val="0"/>
        <w:numPr>
          <w:ilvl w:val="0"/>
          <w:numId w:val="16"/>
        </w:numPr>
        <w:suppressAutoHyphens/>
        <w:spacing w:line="288" w:lineRule="auto"/>
        <w:ind w:right="51"/>
        <w:jc w:val="both"/>
        <w:rPr>
          <w:rFonts w:ascii="Arial" w:hAnsi="Arial" w:cs="Arial"/>
          <w:color w:val="C45911"/>
          <w:kern w:val="1"/>
          <w:lang w:eastAsia="hi-IN" w:bidi="hi-IN"/>
        </w:rPr>
      </w:pPr>
      <w:r w:rsidRPr="00F46012">
        <w:rPr>
          <w:rFonts w:ascii="Arial" w:eastAsia="SimSun" w:hAnsi="Arial" w:cs="Arial"/>
          <w:kern w:val="1"/>
          <w:lang w:eastAsia="hi-IN" w:bidi="hi-IN"/>
        </w:rPr>
        <w:t>Fakturę uważa się za kompletną po dostarczeniu następujących załączników:</w:t>
      </w:r>
    </w:p>
    <w:p w14:paraId="0D4DC5FE" w14:textId="77777777" w:rsidR="007766AC" w:rsidRPr="00F46012" w:rsidRDefault="007766AC" w:rsidP="007766AC">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bezusterkowy protokół odbioru robót</w:t>
      </w:r>
      <w:r w:rsidR="00DC09AC">
        <w:rPr>
          <w:rFonts w:ascii="Arial" w:hAnsi="Arial" w:cs="Arial"/>
          <w:kern w:val="1"/>
          <w:sz w:val="24"/>
          <w:szCs w:val="24"/>
          <w:lang w:eastAsia="hi-IN" w:bidi="hi-IN"/>
        </w:rPr>
        <w:t xml:space="preserve"> ( częściowy lub końcowy)</w:t>
      </w:r>
    </w:p>
    <w:p w14:paraId="7BB165C1" w14:textId="77777777" w:rsidR="00CB1E4F" w:rsidRDefault="00DC09AC" w:rsidP="00CB1E4F">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Pr>
          <w:rFonts w:ascii="Arial" w:hAnsi="Arial" w:cs="Arial"/>
          <w:kern w:val="1"/>
          <w:sz w:val="24"/>
          <w:szCs w:val="24"/>
          <w:lang w:eastAsia="hi-IN" w:bidi="hi-IN"/>
        </w:rPr>
        <w:lastRenderedPageBreak/>
        <w:t>protokół finansowy wykonanego zakresu robót – podpisany przez przedstawicieli Wykonawcy, Zamawiającego i Inspektorów Nadzoru.</w:t>
      </w:r>
    </w:p>
    <w:p w14:paraId="5F999E10"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wykonywania robót przez Podwykonawcę, Wykonawca zobowiązany jest</w:t>
      </w:r>
      <w:r w:rsidR="00C64826">
        <w:rPr>
          <w:rFonts w:ascii="Arial" w:hAnsi="Arial" w:cs="Arial"/>
          <w:kern w:val="1"/>
          <w:lang w:eastAsia="hi-IN" w:bidi="hi-IN"/>
        </w:rPr>
        <w:t xml:space="preserve"> dostarczyć Zamawiającemu na co najmniej</w:t>
      </w:r>
      <w:r w:rsidRPr="00F46012">
        <w:rPr>
          <w:rFonts w:ascii="Arial" w:hAnsi="Arial" w:cs="Arial"/>
          <w:kern w:val="1"/>
          <w:lang w:eastAsia="hi-IN" w:bidi="hi-IN"/>
        </w:rPr>
        <w:t xml:space="preserve"> 7 dni  przed terminem płatności</w:t>
      </w:r>
      <w:r w:rsidR="00C64826">
        <w:rPr>
          <w:rFonts w:ascii="Arial" w:hAnsi="Arial" w:cs="Arial"/>
          <w:kern w:val="1"/>
          <w:lang w:eastAsia="hi-IN" w:bidi="hi-IN"/>
        </w:rPr>
        <w:t xml:space="preserve"> faktury</w:t>
      </w:r>
      <w:r w:rsidR="002C1071">
        <w:rPr>
          <w:rFonts w:ascii="Arial" w:hAnsi="Arial" w:cs="Arial"/>
          <w:kern w:val="1"/>
          <w:lang w:eastAsia="hi-IN" w:bidi="hi-IN"/>
        </w:rPr>
        <w:t>, o którym mowa w ust. 5</w:t>
      </w:r>
      <w:r w:rsidR="00C64826">
        <w:rPr>
          <w:rFonts w:ascii="Arial" w:hAnsi="Arial" w:cs="Arial"/>
          <w:kern w:val="1"/>
          <w:lang w:eastAsia="hi-IN" w:bidi="hi-IN"/>
        </w:rPr>
        <w:t xml:space="preserve">, dokumentację potwierdzającą rozliczenie się Wykonawcy z podwykonawcami w skład której wchodzą: </w:t>
      </w:r>
    </w:p>
    <w:p w14:paraId="2351BCE2" w14:textId="77777777"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dowód zapłaty zobowiązań wobec Podwykonawcy, w przypadku kopii, potwierdzony za zgodność z oryginałem przez Wykonawcę oraz </w:t>
      </w:r>
    </w:p>
    <w:p w14:paraId="11C7E140" w14:textId="77777777"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oświadczenie Podwykonawcy, o treści: </w:t>
      </w:r>
    </w:p>
    <w:p w14:paraId="3C19221A" w14:textId="77777777" w:rsidR="007766AC" w:rsidRDefault="007766AC" w:rsidP="007766AC">
      <w:pPr>
        <w:widowControl w:val="0"/>
        <w:tabs>
          <w:tab w:val="left" w:pos="0"/>
        </w:tabs>
        <w:suppressAutoHyphens/>
        <w:spacing w:line="288" w:lineRule="auto"/>
        <w:ind w:left="644" w:right="51"/>
        <w:jc w:val="both"/>
        <w:rPr>
          <w:rFonts w:ascii="Arial" w:hAnsi="Arial" w:cs="Arial"/>
          <w:i/>
          <w:kern w:val="1"/>
          <w:lang w:eastAsia="hi-IN" w:bidi="hi-IN"/>
        </w:rPr>
      </w:pPr>
      <w:r w:rsidRPr="00F46012">
        <w:rPr>
          <w:rFonts w:ascii="Arial" w:hAnsi="Arial" w:cs="Arial"/>
          <w:i/>
          <w:kern w:val="1"/>
          <w:lang w:eastAsia="hi-IN" w:bidi="hi-IN"/>
        </w:rPr>
        <w:t xml:space="preserve">„Wszelkie roszczenia Podwykonawcy…………………… o wynagrodzenie z umowy o roboty budowlane nr……………z dnia……………realizowane w ramach zadania ……………………………………………………………………….., wymagalne do dnia złożenia niniejszego oświadczenia zostały zaspokojone w całości przez Wykonawcę </w:t>
      </w:r>
      <w:proofErr w:type="spellStart"/>
      <w:r w:rsidRPr="00F46012">
        <w:rPr>
          <w:rFonts w:ascii="Arial" w:hAnsi="Arial" w:cs="Arial"/>
          <w:i/>
          <w:kern w:val="1"/>
          <w:lang w:eastAsia="hi-IN" w:bidi="hi-IN"/>
        </w:rPr>
        <w:t>tj</w:t>
      </w:r>
      <w:proofErr w:type="spellEnd"/>
      <w:r w:rsidRPr="00F46012">
        <w:rPr>
          <w:rFonts w:ascii="Arial" w:hAnsi="Arial" w:cs="Arial"/>
          <w:i/>
          <w:kern w:val="1"/>
          <w:lang w:eastAsia="hi-IN" w:bidi="hi-IN"/>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2B3E0EB9" w14:textId="77777777" w:rsidR="00C64826" w:rsidRPr="00C64826" w:rsidRDefault="00C64826" w:rsidP="00DD6800">
      <w:pPr>
        <w:widowControl w:val="0"/>
        <w:tabs>
          <w:tab w:val="left" w:pos="0"/>
        </w:tabs>
        <w:suppressAutoHyphens/>
        <w:spacing w:line="288" w:lineRule="auto"/>
        <w:ind w:left="709" w:right="51" w:hanging="567"/>
        <w:jc w:val="both"/>
        <w:rPr>
          <w:rFonts w:ascii="Arial" w:hAnsi="Arial" w:cs="Arial"/>
          <w:kern w:val="1"/>
          <w:lang w:eastAsia="hi-IN" w:bidi="hi-IN"/>
        </w:rPr>
      </w:pPr>
      <w:r w:rsidRPr="00C64826">
        <w:rPr>
          <w:rFonts w:ascii="Arial" w:hAnsi="Arial" w:cs="Arial"/>
          <w:b/>
          <w:kern w:val="1"/>
          <w:lang w:eastAsia="hi-IN" w:bidi="hi-IN"/>
        </w:rPr>
        <w:t>7.1.</w:t>
      </w:r>
      <w:r>
        <w:rPr>
          <w:rFonts w:ascii="Arial" w:hAnsi="Arial" w:cs="Arial"/>
          <w:b/>
          <w:kern w:val="1"/>
          <w:lang w:eastAsia="hi-IN" w:bidi="hi-IN"/>
        </w:rPr>
        <w:t xml:space="preserve"> </w:t>
      </w:r>
      <w:r>
        <w:rPr>
          <w:rFonts w:ascii="Arial" w:hAnsi="Arial" w:cs="Arial"/>
          <w:kern w:val="1"/>
          <w:lang w:eastAsia="hi-IN" w:bidi="hi-IN"/>
        </w:rPr>
        <w:t xml:space="preserve">W przypadku niedostarczenia przez Wykonawcę któregoś z </w:t>
      </w:r>
      <w:r w:rsidR="00DD6800">
        <w:rPr>
          <w:rFonts w:ascii="Arial" w:hAnsi="Arial" w:cs="Arial"/>
          <w:kern w:val="1"/>
          <w:lang w:eastAsia="hi-IN" w:bidi="hi-IN"/>
        </w:rPr>
        <w:t>dokume</w:t>
      </w:r>
      <w:r w:rsidR="002C1071">
        <w:rPr>
          <w:rFonts w:ascii="Arial" w:hAnsi="Arial" w:cs="Arial"/>
          <w:kern w:val="1"/>
          <w:lang w:eastAsia="hi-IN" w:bidi="hi-IN"/>
        </w:rPr>
        <w:t>ntów wymienionych w ust. 7 w terminie</w:t>
      </w:r>
      <w:r w:rsidR="00DD6800">
        <w:rPr>
          <w:rFonts w:ascii="Arial" w:hAnsi="Arial" w:cs="Arial"/>
          <w:kern w:val="1"/>
          <w:lang w:eastAsia="hi-IN" w:bidi="hi-IN"/>
        </w:rPr>
        <w:t xml:space="preserve"> określonym  w ust. 7, zapłata</w:t>
      </w:r>
      <w:r w:rsidR="002C1071">
        <w:rPr>
          <w:rFonts w:ascii="Arial" w:hAnsi="Arial" w:cs="Arial"/>
          <w:kern w:val="1"/>
          <w:lang w:eastAsia="hi-IN" w:bidi="hi-IN"/>
        </w:rPr>
        <w:t xml:space="preserve"> za fakturę</w:t>
      </w:r>
      <w:r w:rsidR="00DD6800">
        <w:rPr>
          <w:rFonts w:ascii="Arial" w:hAnsi="Arial" w:cs="Arial"/>
          <w:kern w:val="1"/>
          <w:lang w:eastAsia="hi-IN" w:bidi="hi-IN"/>
        </w:rPr>
        <w:t xml:space="preserve"> nastąpi do 7 dni od dnia dostarczenia Zamawiającemu ostatniego z</w:t>
      </w:r>
      <w:r w:rsidR="008E621A">
        <w:rPr>
          <w:rFonts w:ascii="Arial" w:hAnsi="Arial" w:cs="Arial"/>
          <w:kern w:val="1"/>
          <w:lang w:eastAsia="hi-IN" w:bidi="hi-IN"/>
        </w:rPr>
        <w:t xml:space="preserve"> tych dokumentów</w:t>
      </w:r>
      <w:r w:rsidR="00DD6800">
        <w:rPr>
          <w:rFonts w:ascii="Arial" w:hAnsi="Arial" w:cs="Arial"/>
          <w:kern w:val="1"/>
          <w:lang w:eastAsia="hi-IN" w:bidi="hi-IN"/>
        </w:rPr>
        <w:t>.</w:t>
      </w:r>
    </w:p>
    <w:p w14:paraId="06C7896E" w14:textId="5890B56C" w:rsidR="007766AC"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niezłożenia</w:t>
      </w:r>
      <w:r w:rsidR="00FB12B5">
        <w:rPr>
          <w:rFonts w:ascii="Arial" w:hAnsi="Arial" w:cs="Arial"/>
          <w:kern w:val="1"/>
          <w:lang w:eastAsia="hi-IN" w:bidi="hi-IN"/>
        </w:rPr>
        <w:t xml:space="preserve"> w terminie </w:t>
      </w:r>
      <w:r w:rsidRPr="00F46012">
        <w:rPr>
          <w:rFonts w:ascii="Arial" w:hAnsi="Arial" w:cs="Arial"/>
          <w:kern w:val="1"/>
          <w:lang w:eastAsia="hi-IN" w:bidi="hi-IN"/>
        </w:rPr>
        <w:t xml:space="preserve">dokumentów, o których mowa </w:t>
      </w:r>
      <w:r w:rsidR="00DD6800">
        <w:rPr>
          <w:rFonts w:ascii="Arial" w:hAnsi="Arial" w:cs="Arial"/>
          <w:kern w:val="1"/>
          <w:lang w:eastAsia="hi-IN" w:bidi="hi-IN"/>
        </w:rPr>
        <w:t>w ust. 7</w:t>
      </w:r>
      <w:r w:rsidRPr="00F46012">
        <w:rPr>
          <w:rFonts w:ascii="Arial" w:hAnsi="Arial" w:cs="Arial"/>
          <w:kern w:val="1"/>
          <w:lang w:eastAsia="hi-IN" w:bidi="hi-IN"/>
        </w:rPr>
        <w:t xml:space="preserve"> i uchylania się od obowiązku zapłaty przez Wykonawcę Podwykonawcy lub przez Podwykonawcę dalszemu Podwykonawcy, Zamawiający może dokonać bezpośredniej zapłaty wymagalnego wynagrodzenia przysługującego Podwykonawcy</w:t>
      </w:r>
      <w:r w:rsidR="00742EFB">
        <w:rPr>
          <w:rFonts w:ascii="Arial" w:hAnsi="Arial" w:cs="Arial"/>
          <w:kern w:val="1"/>
          <w:lang w:eastAsia="hi-IN" w:bidi="hi-IN"/>
        </w:rPr>
        <w:t>,</w:t>
      </w:r>
      <w:r w:rsidRPr="00F46012">
        <w:rPr>
          <w:rFonts w:ascii="Arial" w:hAnsi="Arial" w:cs="Arial"/>
          <w:kern w:val="1"/>
          <w:lang w:eastAsia="hi-IN" w:bidi="hi-IN"/>
        </w:rPr>
        <w:t xml:space="preserve"> który zawarł zaakceptowaną przez Zamawiającego umowę o podwykonawstwo</w:t>
      </w:r>
      <w:r w:rsidR="00E77735" w:rsidRPr="00E77735">
        <w:rPr>
          <w:rFonts w:ascii="Arial" w:hAnsi="Arial" w:cs="Arial"/>
          <w:kern w:val="1"/>
          <w:lang w:eastAsia="hi-IN" w:bidi="hi-IN"/>
        </w:rPr>
        <w:t xml:space="preserve"> lub który zawarł przedłożoną </w:t>
      </w:r>
      <w:r w:rsidR="00E77735">
        <w:rPr>
          <w:rFonts w:ascii="Arial" w:hAnsi="Arial" w:cs="Arial"/>
          <w:kern w:val="1"/>
          <w:lang w:eastAsia="hi-IN" w:bidi="hi-IN"/>
        </w:rPr>
        <w:t>Z</w:t>
      </w:r>
      <w:r w:rsidR="00E77735" w:rsidRPr="00E77735">
        <w:rPr>
          <w:rFonts w:ascii="Arial" w:hAnsi="Arial" w:cs="Arial"/>
          <w:kern w:val="1"/>
          <w:lang w:eastAsia="hi-IN" w:bidi="hi-IN"/>
        </w:rPr>
        <w:t>amawiającemu umowę o podwykonawstwo, której przedmiotem są dostawy lub usługi,</w:t>
      </w:r>
      <w:r w:rsidRPr="00F46012">
        <w:rPr>
          <w:rFonts w:ascii="Arial" w:hAnsi="Arial" w:cs="Arial"/>
          <w:kern w:val="1"/>
          <w:lang w:eastAsia="hi-IN" w:bidi="hi-IN"/>
        </w:rPr>
        <w:t xml:space="preserve">. W takim przypadku wynagrodzenie Wykonawcy zostanie umniejszone o zapłacone kwoty podwykonawcom. </w:t>
      </w:r>
    </w:p>
    <w:p w14:paraId="2FEFF99C" w14:textId="77777777" w:rsidR="007766AC" w:rsidRPr="006E7B5F" w:rsidRDefault="007766AC" w:rsidP="009F223B">
      <w:pPr>
        <w:pStyle w:val="Akapitzlist"/>
        <w:numPr>
          <w:ilvl w:val="0"/>
          <w:numId w:val="16"/>
        </w:numPr>
        <w:tabs>
          <w:tab w:val="left" w:pos="284"/>
          <w:tab w:val="left" w:pos="720"/>
        </w:tabs>
        <w:suppressAutoHyphens/>
        <w:spacing w:after="0" w:line="288" w:lineRule="auto"/>
        <w:jc w:val="both"/>
        <w:rPr>
          <w:rFonts w:ascii="Arial" w:eastAsia="SimSun" w:hAnsi="Arial" w:cs="Arial"/>
          <w:bCs/>
          <w:kern w:val="1"/>
          <w:sz w:val="24"/>
          <w:szCs w:val="24"/>
          <w:lang w:eastAsia="hi-IN" w:bidi="hi-IN"/>
        </w:rPr>
      </w:pPr>
      <w:r w:rsidRPr="00F46012">
        <w:rPr>
          <w:rFonts w:ascii="Arial" w:eastAsia="SimSun" w:hAnsi="Arial" w:cs="Arial"/>
          <w:bCs/>
          <w:kern w:val="1"/>
          <w:sz w:val="24"/>
          <w:szCs w:val="24"/>
          <w:lang w:eastAsia="hi-IN" w:bidi="hi-IN"/>
        </w:rPr>
        <w:t xml:space="preserve">Wykonawca </w:t>
      </w:r>
      <w:r w:rsidRPr="00F46012">
        <w:rPr>
          <w:rFonts w:ascii="Arial" w:eastAsia="SimSun" w:hAnsi="Arial" w:cs="Arial"/>
          <w:kern w:val="1"/>
          <w:sz w:val="24"/>
          <w:szCs w:val="24"/>
          <w:lang w:eastAsia="hi-IN" w:bidi="hi-IN"/>
        </w:rPr>
        <w:t xml:space="preserve">zobowiązuje się wykonać roboty budowlane bez żądania dodatkowego wynagrodzenia, które nie zostały wyszczególnione w przedmiarze robót, a są </w:t>
      </w:r>
      <w:r w:rsidR="00834552">
        <w:rPr>
          <w:rFonts w:ascii="Arial" w:eastAsia="SimSun" w:hAnsi="Arial" w:cs="Arial"/>
          <w:kern w:val="1"/>
          <w:sz w:val="24"/>
          <w:szCs w:val="24"/>
          <w:lang w:eastAsia="hi-IN" w:bidi="hi-IN"/>
        </w:rPr>
        <w:t>niezbędne</w:t>
      </w:r>
      <w:r w:rsidRPr="00F46012">
        <w:rPr>
          <w:rFonts w:ascii="Arial" w:eastAsia="SimSun" w:hAnsi="Arial" w:cs="Arial"/>
          <w:kern w:val="1"/>
          <w:sz w:val="24"/>
          <w:szCs w:val="24"/>
          <w:lang w:eastAsia="hi-IN" w:bidi="hi-IN"/>
        </w:rPr>
        <w:t xml:space="preserve"> do realizacji przedmiotu Umowy zgodnie z projektem</w:t>
      </w:r>
      <w:r w:rsidR="00267C53">
        <w:rPr>
          <w:rFonts w:ascii="Arial" w:eastAsia="SimSun" w:hAnsi="Arial" w:cs="Arial"/>
          <w:kern w:val="1"/>
          <w:sz w:val="24"/>
          <w:szCs w:val="24"/>
          <w:lang w:eastAsia="hi-IN" w:bidi="hi-IN"/>
        </w:rPr>
        <w:t xml:space="preserve"> technicznym</w:t>
      </w:r>
      <w:r w:rsidRPr="00F46012">
        <w:rPr>
          <w:rFonts w:ascii="Arial" w:eastAsia="SimSun" w:hAnsi="Arial" w:cs="Arial"/>
          <w:kern w:val="1"/>
          <w:sz w:val="24"/>
          <w:szCs w:val="24"/>
          <w:lang w:eastAsia="hi-IN" w:bidi="hi-IN"/>
        </w:rPr>
        <w:t xml:space="preserve">. </w:t>
      </w:r>
      <w:r w:rsidRPr="00F46012">
        <w:rPr>
          <w:rFonts w:ascii="Arial" w:hAnsi="Arial" w:cs="Arial"/>
          <w:bCs/>
          <w:sz w:val="24"/>
          <w:szCs w:val="24"/>
        </w:rPr>
        <w:t>Cena zawarta w ofercie musi uwzględniać wszystkie prace wynikające z dokumentac</w:t>
      </w:r>
      <w:r w:rsidR="00267C53">
        <w:rPr>
          <w:rFonts w:ascii="Arial" w:hAnsi="Arial" w:cs="Arial"/>
          <w:bCs/>
          <w:sz w:val="24"/>
          <w:szCs w:val="24"/>
        </w:rPr>
        <w:t>ji technicznej</w:t>
      </w:r>
      <w:r w:rsidR="00834552">
        <w:rPr>
          <w:rFonts w:ascii="Arial" w:hAnsi="Arial" w:cs="Arial"/>
          <w:bCs/>
          <w:sz w:val="24"/>
          <w:szCs w:val="24"/>
        </w:rPr>
        <w:t xml:space="preserve"> i  przedmiaru robót</w:t>
      </w:r>
      <w:r w:rsidR="006112AB">
        <w:rPr>
          <w:rFonts w:ascii="Arial" w:hAnsi="Arial" w:cs="Arial"/>
          <w:bCs/>
          <w:sz w:val="24"/>
          <w:szCs w:val="24"/>
        </w:rPr>
        <w:t xml:space="preserve"> oraz załączonych do dokumentacji decyzji</w:t>
      </w:r>
      <w:r w:rsidR="00834552">
        <w:rPr>
          <w:rFonts w:ascii="Arial" w:hAnsi="Arial" w:cs="Arial"/>
          <w:bCs/>
          <w:sz w:val="24"/>
          <w:szCs w:val="24"/>
        </w:rPr>
        <w:t>.</w:t>
      </w:r>
    </w:p>
    <w:p w14:paraId="24479570" w14:textId="77777777" w:rsidR="006E7B5F" w:rsidRPr="006E7B5F" w:rsidRDefault="006E7B5F" w:rsidP="006E7B5F">
      <w:pPr>
        <w:pStyle w:val="Akapitzlist"/>
        <w:numPr>
          <w:ilvl w:val="0"/>
          <w:numId w:val="16"/>
        </w:numPr>
        <w:tabs>
          <w:tab w:val="left" w:pos="426"/>
        </w:tabs>
        <w:autoSpaceDN w:val="0"/>
        <w:adjustRightInd w:val="0"/>
        <w:spacing w:line="276" w:lineRule="auto"/>
        <w:jc w:val="both"/>
        <w:rPr>
          <w:rFonts w:ascii="Arial" w:hAnsi="Arial" w:cs="Arial"/>
          <w:sz w:val="24"/>
          <w:szCs w:val="24"/>
        </w:rPr>
      </w:pPr>
      <w:r w:rsidRPr="006E7B5F">
        <w:rPr>
          <w:rFonts w:ascii="Arial" w:hAnsi="Arial" w:cs="Arial"/>
          <w:iCs/>
          <w:sz w:val="24"/>
          <w:szCs w:val="24"/>
        </w:rPr>
        <w:t xml:space="preserve">Wykonawca przy realizacji Umowy zobowiązuje posługiwać się rachunkiem rozliczeniowym o którym mowa w art. 49 ust. 1 pkt 1 ustawy z dnia 29 sierpnia 1997 r.  Prawo Bankowe (tekst jedn.: Dz. U. z 2018 r. poz. 2187 z </w:t>
      </w:r>
      <w:proofErr w:type="spellStart"/>
      <w:r w:rsidRPr="006E7B5F">
        <w:rPr>
          <w:rFonts w:ascii="Arial" w:hAnsi="Arial" w:cs="Arial"/>
          <w:iCs/>
          <w:sz w:val="24"/>
          <w:szCs w:val="24"/>
        </w:rPr>
        <w:t>późn</w:t>
      </w:r>
      <w:proofErr w:type="spellEnd"/>
      <w:r w:rsidRPr="006E7B5F">
        <w:rPr>
          <w:rFonts w:ascii="Arial" w:hAnsi="Arial" w:cs="Arial"/>
          <w:iCs/>
          <w:sz w:val="24"/>
          <w:szCs w:val="24"/>
        </w:rPr>
        <w:t xml:space="preserve">. </w:t>
      </w:r>
      <w:r w:rsidR="002118ED" w:rsidRPr="006E7B5F">
        <w:rPr>
          <w:rFonts w:ascii="Arial" w:hAnsi="Arial" w:cs="Arial"/>
          <w:iCs/>
          <w:sz w:val="24"/>
          <w:szCs w:val="24"/>
        </w:rPr>
        <w:t>Z</w:t>
      </w:r>
      <w:r w:rsidRPr="006E7B5F">
        <w:rPr>
          <w:rFonts w:ascii="Arial" w:hAnsi="Arial" w:cs="Arial"/>
          <w:iCs/>
          <w:sz w:val="24"/>
          <w:szCs w:val="24"/>
        </w:rPr>
        <w:t xml:space="preserve">m.) zawartym w wykazie podmiotów, o którym mowa w art. 96b ust. 1 ustawy z dnia 11 marca 2004 r. o podatku od towarów i usług (tekst jedn.: Dz. U. z 2018 r. poz. </w:t>
      </w:r>
      <w:r w:rsidRPr="006E7B5F">
        <w:rPr>
          <w:rFonts w:ascii="Arial" w:hAnsi="Arial" w:cs="Arial"/>
          <w:iCs/>
          <w:sz w:val="24"/>
          <w:szCs w:val="24"/>
        </w:rPr>
        <w:lastRenderedPageBreak/>
        <w:t xml:space="preserve">2174 z </w:t>
      </w:r>
      <w:proofErr w:type="spellStart"/>
      <w:r w:rsidRPr="006E7B5F">
        <w:rPr>
          <w:rFonts w:ascii="Arial" w:hAnsi="Arial" w:cs="Arial"/>
          <w:iCs/>
          <w:sz w:val="24"/>
          <w:szCs w:val="24"/>
        </w:rPr>
        <w:t>późn</w:t>
      </w:r>
      <w:proofErr w:type="spellEnd"/>
      <w:r w:rsidRPr="006E7B5F">
        <w:rPr>
          <w:rFonts w:ascii="Arial" w:hAnsi="Arial" w:cs="Arial"/>
          <w:iCs/>
          <w:sz w:val="24"/>
          <w:szCs w:val="24"/>
        </w:rPr>
        <w:t xml:space="preserve">. </w:t>
      </w:r>
      <w:r w:rsidR="002118ED" w:rsidRPr="006E7B5F">
        <w:rPr>
          <w:rFonts w:ascii="Arial" w:hAnsi="Arial" w:cs="Arial"/>
          <w:iCs/>
          <w:sz w:val="24"/>
          <w:szCs w:val="24"/>
        </w:rPr>
        <w:t>Z</w:t>
      </w:r>
      <w:r w:rsidRPr="006E7B5F">
        <w:rPr>
          <w:rFonts w:ascii="Arial" w:hAnsi="Arial" w:cs="Arial"/>
          <w:iCs/>
          <w:sz w:val="24"/>
          <w:szCs w:val="24"/>
        </w:rPr>
        <w:t xml:space="preserve">m.). Wykonawca przyjmuje do wiadomości, iż Zamawiający przy zapłacie Wynagrodzenia będzie stosował mechanizm podzielonej płatności, o którym mowa w art. 108a ust. 1 ustawy z dnia 11 marca 2004 r. o podatku od towarów i usług (tekst jedn.: Dz. U. z 2018 r. poz. 2174 z </w:t>
      </w:r>
      <w:proofErr w:type="spellStart"/>
      <w:r w:rsidRPr="006E7B5F">
        <w:rPr>
          <w:rFonts w:ascii="Arial" w:hAnsi="Arial" w:cs="Arial"/>
          <w:iCs/>
          <w:sz w:val="24"/>
          <w:szCs w:val="24"/>
        </w:rPr>
        <w:t>późn</w:t>
      </w:r>
      <w:proofErr w:type="spellEnd"/>
      <w:r w:rsidRPr="006E7B5F">
        <w:rPr>
          <w:rFonts w:ascii="Arial" w:hAnsi="Arial" w:cs="Arial"/>
          <w:iCs/>
          <w:sz w:val="24"/>
          <w:szCs w:val="24"/>
        </w:rPr>
        <w:t xml:space="preserve">. </w:t>
      </w:r>
      <w:r w:rsidR="002118ED" w:rsidRPr="006E7B5F">
        <w:rPr>
          <w:rFonts w:ascii="Arial" w:hAnsi="Arial" w:cs="Arial"/>
          <w:iCs/>
          <w:sz w:val="24"/>
          <w:szCs w:val="24"/>
        </w:rPr>
        <w:t>Z</w:t>
      </w:r>
      <w:r w:rsidRPr="006E7B5F">
        <w:rPr>
          <w:rFonts w:ascii="Arial" w:hAnsi="Arial" w:cs="Arial"/>
          <w:iCs/>
          <w:sz w:val="24"/>
          <w:szCs w:val="24"/>
        </w:rPr>
        <w:t>m.).</w:t>
      </w:r>
    </w:p>
    <w:p w14:paraId="693CB344" w14:textId="77777777" w:rsidR="00AD3115" w:rsidRPr="00AD3115" w:rsidRDefault="00B70AC0" w:rsidP="00B70AC0">
      <w:pPr>
        <w:numPr>
          <w:ilvl w:val="0"/>
          <w:numId w:val="16"/>
        </w:numPr>
        <w:shd w:val="clear" w:color="auto" w:fill="FFFFFF"/>
        <w:tabs>
          <w:tab w:val="left" w:pos="365"/>
        </w:tabs>
        <w:spacing w:before="118"/>
        <w:rPr>
          <w:rFonts w:ascii="Arial" w:hAnsi="Arial" w:cs="Arial"/>
          <w:b/>
          <w:bCs/>
        </w:rPr>
      </w:pPr>
      <w:r>
        <w:rPr>
          <w:rFonts w:ascii="Arial" w:hAnsi="Arial" w:cs="Arial"/>
          <w:bCs/>
        </w:rPr>
        <w:t>Wykonawca oświadcza, że jest / nie jest</w:t>
      </w:r>
      <w:r w:rsidR="00AD3115">
        <w:rPr>
          <w:rFonts w:ascii="Arial" w:hAnsi="Arial" w:cs="Arial"/>
          <w:bCs/>
        </w:rPr>
        <w:t xml:space="preserve"> *</w:t>
      </w:r>
      <w:r>
        <w:rPr>
          <w:rFonts w:ascii="Arial" w:hAnsi="Arial" w:cs="Arial"/>
          <w:bCs/>
        </w:rPr>
        <w:t xml:space="preserve"> czynnym podatnikiem podatku VAT</w:t>
      </w:r>
      <w:r w:rsidR="00AD3115">
        <w:rPr>
          <w:rFonts w:ascii="Arial" w:hAnsi="Arial" w:cs="Arial"/>
          <w:bCs/>
        </w:rPr>
        <w:t xml:space="preserve">   (* - niewłaściwe skreślić)</w:t>
      </w:r>
    </w:p>
    <w:p w14:paraId="58B61FC7" w14:textId="6FB10520" w:rsidR="006E7B5F" w:rsidRDefault="00AD3115" w:rsidP="00AD3115">
      <w:pPr>
        <w:shd w:val="clear" w:color="auto" w:fill="FFFFFF"/>
        <w:tabs>
          <w:tab w:val="left" w:pos="365"/>
        </w:tabs>
        <w:spacing w:before="118"/>
        <w:ind w:left="644"/>
        <w:rPr>
          <w:rFonts w:ascii="Arial" w:hAnsi="Arial" w:cs="Arial"/>
          <w:bCs/>
        </w:rPr>
      </w:pPr>
      <w:r>
        <w:rPr>
          <w:rFonts w:ascii="Arial" w:hAnsi="Arial" w:cs="Arial"/>
          <w:bCs/>
        </w:rPr>
        <w:t xml:space="preserve">O zmianie powyższego statusu Wykonawca zobowiązuje się niezwłocznie powiadomić Zamawiającego w formie pisemnej.   </w:t>
      </w:r>
    </w:p>
    <w:p w14:paraId="30C4162A" w14:textId="77777777" w:rsidR="00ED3F77" w:rsidRPr="00FD1F9C" w:rsidRDefault="00ED3F77" w:rsidP="00FD1F9C">
      <w:pPr>
        <w:numPr>
          <w:ilvl w:val="0"/>
          <w:numId w:val="36"/>
        </w:numPr>
        <w:suppressAutoHyphens/>
        <w:spacing w:before="120" w:after="120"/>
        <w:ind w:left="709"/>
        <w:jc w:val="both"/>
        <w:rPr>
          <w:rFonts w:ascii="Arial" w:hAnsi="Arial" w:cs="Arial"/>
          <w:color w:val="000000"/>
        </w:rPr>
      </w:pPr>
      <w:r w:rsidRPr="00FD1F9C">
        <w:rPr>
          <w:rFonts w:ascii="Arial" w:hAnsi="Arial" w:cs="Arial"/>
          <w:bCs/>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 „Ustawa o Fakturowaniu”). </w:t>
      </w:r>
    </w:p>
    <w:p w14:paraId="6D9307AC" w14:textId="77777777"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 xml:space="preserve">W przypadku wystawienia ustrukturyzowanej faktury elektronicznej, o której mowa w ust. 7,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której dotyczy. </w:t>
      </w:r>
    </w:p>
    <w:p w14:paraId="3C9A3716" w14:textId="40BAD002"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 xml:space="preserve">Ustrukturyzowaną fakturę elektroniczną należy wysyłać na następujący adres Zamawiającego na PEF: </w:t>
      </w:r>
      <w:r w:rsidR="00FD1F9C" w:rsidRPr="00FD1F9C">
        <w:rPr>
          <w:rFonts w:ascii="Arial" w:hAnsi="Arial" w:cs="Arial"/>
          <w:b/>
          <w:bCs/>
        </w:rPr>
        <w:t>PGL LP Nadle</w:t>
      </w:r>
      <w:r w:rsidR="00FD1F9C">
        <w:rPr>
          <w:rFonts w:ascii="Arial" w:hAnsi="Arial" w:cs="Arial"/>
          <w:b/>
          <w:bCs/>
        </w:rPr>
        <w:t>ś</w:t>
      </w:r>
      <w:r w:rsidR="00FD1F9C" w:rsidRPr="00FD1F9C">
        <w:rPr>
          <w:rFonts w:ascii="Arial" w:hAnsi="Arial" w:cs="Arial"/>
          <w:b/>
          <w:bCs/>
        </w:rPr>
        <w:t>nictwo Olesno (dla NIP 5760000333)</w:t>
      </w:r>
      <w:r w:rsidRPr="00FD1F9C">
        <w:rPr>
          <w:rFonts w:ascii="Arial" w:hAnsi="Arial" w:cs="Arial"/>
          <w:bCs/>
        </w:rPr>
        <w:t xml:space="preserve"> </w:t>
      </w:r>
    </w:p>
    <w:p w14:paraId="0F756F1C" w14:textId="22997196"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Za chwilę doręczenia ustrukturyzowanej faktury elektronicznej uznawać się będzie chwilę wprowadzenia prawidłowo wystawionej faktury, zawierającej wszystkie elementy, o których mowa w ust. 1</w:t>
      </w:r>
      <w:r>
        <w:rPr>
          <w:rFonts w:ascii="Arial" w:hAnsi="Arial" w:cs="Arial"/>
          <w:bCs/>
        </w:rPr>
        <w:t>3</w:t>
      </w:r>
      <w:r w:rsidRPr="00FD1F9C">
        <w:rPr>
          <w:rFonts w:ascii="Arial" w:hAnsi="Arial" w:cs="Arial"/>
          <w:bCs/>
        </w:rPr>
        <w:t xml:space="preserve"> powyżej, do konta Zamawiającego na PEF, w sposób umożliwiający Zamawiającemu zapoznanie się z jej treścią.</w:t>
      </w:r>
    </w:p>
    <w:p w14:paraId="751E9196" w14:textId="6DD2C9C5"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 xml:space="preserve">W przypadku wystawienia faktury w formie </w:t>
      </w:r>
      <w:r w:rsidR="00FD1F9C">
        <w:rPr>
          <w:rFonts w:ascii="Arial" w:hAnsi="Arial" w:cs="Arial"/>
          <w:bCs/>
        </w:rPr>
        <w:t>papierowej</w:t>
      </w:r>
      <w:r w:rsidRPr="00FD1F9C">
        <w:rPr>
          <w:rFonts w:ascii="Arial" w:hAnsi="Arial" w:cs="Arial"/>
          <w:bCs/>
        </w:rPr>
        <w:t>, prawidłowo wystawiona faktura powinna być doręczona do biura Zamawiającego</w:t>
      </w:r>
      <w:r w:rsidR="00FD1F9C">
        <w:rPr>
          <w:rFonts w:ascii="Arial" w:hAnsi="Arial" w:cs="Arial"/>
          <w:bCs/>
        </w:rPr>
        <w:t>, a wystawiona w formie elektronicznej przesłana na adres e-mailowy: faktury.olesno@katowice.lasy.gov.pl.</w:t>
      </w:r>
    </w:p>
    <w:p w14:paraId="5DEDFA98" w14:textId="77777777" w:rsidR="00B70AC0" w:rsidRPr="009F223B" w:rsidRDefault="00B70AC0" w:rsidP="00B70AC0">
      <w:pPr>
        <w:pStyle w:val="Akapitzlist"/>
        <w:tabs>
          <w:tab w:val="left" w:pos="284"/>
          <w:tab w:val="left" w:pos="720"/>
        </w:tabs>
        <w:suppressAutoHyphens/>
        <w:spacing w:after="0" w:line="288" w:lineRule="auto"/>
        <w:ind w:left="644"/>
        <w:jc w:val="both"/>
        <w:rPr>
          <w:rFonts w:ascii="Arial" w:eastAsia="SimSun" w:hAnsi="Arial" w:cs="Arial"/>
          <w:bCs/>
          <w:kern w:val="1"/>
          <w:sz w:val="24"/>
          <w:szCs w:val="24"/>
          <w:lang w:eastAsia="hi-IN" w:bidi="hi-IN"/>
        </w:rPr>
      </w:pPr>
    </w:p>
    <w:p w14:paraId="0DB3893D"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6</w:t>
      </w:r>
    </w:p>
    <w:p w14:paraId="3BA4B1D7"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Osoby do reprezentacji stron/ funkcyjne</w:t>
      </w:r>
    </w:p>
    <w:p w14:paraId="3847664A" w14:textId="77777777"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iż po</w:t>
      </w:r>
      <w:r w:rsidR="00B511F0">
        <w:rPr>
          <w:rFonts w:ascii="Arial" w:eastAsia="SimSun" w:hAnsi="Arial" w:cs="Arial"/>
          <w:bCs/>
          <w:color w:val="000000"/>
          <w:kern w:val="1"/>
          <w:lang w:eastAsia="hi-IN" w:bidi="hi-IN"/>
        </w:rPr>
        <w:t>siada odpowiednie kwalifikacje i</w:t>
      </w:r>
      <w:r w:rsidRPr="00F46012">
        <w:rPr>
          <w:rFonts w:ascii="Arial" w:eastAsia="SimSun" w:hAnsi="Arial" w:cs="Arial"/>
          <w:bCs/>
          <w:color w:val="000000"/>
          <w:kern w:val="1"/>
          <w:lang w:eastAsia="hi-IN" w:bidi="hi-IN"/>
        </w:rPr>
        <w:t xml:space="preserve"> wymagane prawem uprawnienia oraz środki finansowe niezbędne do wykonania przedmiotu umowy.</w:t>
      </w:r>
    </w:p>
    <w:p w14:paraId="262BEEEA" w14:textId="77777777"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że funkcję Kierownika budowy pełnić będzie: …………………………………… posiadający uprawnienia budowlane nr …………………………….…………… z dnia ……………………………………</w:t>
      </w:r>
      <w:r w:rsidR="002118ED">
        <w:rPr>
          <w:rFonts w:ascii="Arial" w:eastAsia="SimSun" w:hAnsi="Arial" w:cs="Arial"/>
          <w:bCs/>
          <w:color w:val="000000"/>
          <w:kern w:val="1"/>
          <w:lang w:eastAsia="hi-IN" w:bidi="hi-IN"/>
        </w:rPr>
        <w:t>…</w:t>
      </w:r>
      <w:r w:rsidR="00AF2F3C">
        <w:rPr>
          <w:rFonts w:ascii="Arial" w:eastAsia="SimSun" w:hAnsi="Arial" w:cs="Arial"/>
          <w:bCs/>
          <w:color w:val="000000"/>
          <w:kern w:val="1"/>
          <w:lang w:eastAsia="hi-IN" w:bidi="hi-IN"/>
        </w:rPr>
        <w:t>…</w:t>
      </w:r>
      <w:r w:rsidRPr="00F46012">
        <w:rPr>
          <w:rFonts w:ascii="Arial" w:eastAsia="SimSun" w:hAnsi="Arial" w:cs="Arial"/>
          <w:bCs/>
          <w:color w:val="000000"/>
          <w:kern w:val="1"/>
          <w:lang w:eastAsia="hi-IN" w:bidi="hi-IN"/>
        </w:rPr>
        <w:t xml:space="preserve">, </w:t>
      </w:r>
    </w:p>
    <w:p w14:paraId="7E794C2A" w14:textId="77777777" w:rsidR="007766AC" w:rsidRDefault="007766AC" w:rsidP="007766AC">
      <w:pPr>
        <w:suppressAutoHyphens/>
        <w:spacing w:line="288" w:lineRule="auto"/>
        <w:ind w:left="567"/>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tel. …………………Kierownik działa w ramach obowiązków ustanowionych w ustawie Prawo budowlane.</w:t>
      </w:r>
    </w:p>
    <w:p w14:paraId="0E6BDA34" w14:textId="77777777" w:rsidR="007766AC" w:rsidRPr="00F46012" w:rsidRDefault="007766AC" w:rsidP="006112AB">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Zamawiającego jest:</w:t>
      </w:r>
      <w:r w:rsidR="00AF2F3C">
        <w:rPr>
          <w:rFonts w:ascii="Arial" w:eastAsia="SimSun" w:hAnsi="Arial" w:cs="Arial"/>
          <w:bCs/>
          <w:kern w:val="1"/>
          <w:lang w:eastAsia="hi-IN" w:bidi="hi-IN"/>
        </w:rPr>
        <w:t>. Maksymilian Dobosz Tel. 606436174</w:t>
      </w:r>
      <w:r w:rsidR="008A7892">
        <w:rPr>
          <w:rFonts w:ascii="Arial" w:eastAsia="SimSun" w:hAnsi="Arial" w:cs="Arial"/>
          <w:bCs/>
          <w:kern w:val="1"/>
          <w:lang w:eastAsia="hi-IN" w:bidi="hi-IN"/>
        </w:rPr>
        <w:t>. D</w:t>
      </w:r>
      <w:r w:rsidR="00DC09AC">
        <w:rPr>
          <w:rFonts w:ascii="Arial" w:eastAsia="SimSun" w:hAnsi="Arial" w:cs="Arial"/>
          <w:bCs/>
          <w:kern w:val="1"/>
          <w:lang w:eastAsia="hi-IN" w:bidi="hi-IN"/>
        </w:rPr>
        <w:t xml:space="preserve">odatkowo </w:t>
      </w:r>
      <w:r w:rsidR="006112AB">
        <w:rPr>
          <w:rFonts w:ascii="Arial" w:eastAsia="SimSun" w:hAnsi="Arial" w:cs="Arial"/>
          <w:bCs/>
          <w:kern w:val="1"/>
          <w:lang w:eastAsia="hi-IN" w:bidi="hi-IN"/>
        </w:rPr>
        <w:t>zamawiającego reprezentować będzie inspektor Nadzoru uprawniony</w:t>
      </w:r>
      <w:r w:rsidR="00DC09AC">
        <w:rPr>
          <w:rFonts w:ascii="Arial" w:eastAsia="SimSun" w:hAnsi="Arial" w:cs="Arial"/>
          <w:bCs/>
          <w:kern w:val="1"/>
          <w:lang w:eastAsia="hi-IN" w:bidi="hi-IN"/>
        </w:rPr>
        <w:t xml:space="preserve"> do dokonywania odbiorów robót</w:t>
      </w:r>
      <w:r w:rsidR="00834552">
        <w:rPr>
          <w:rFonts w:ascii="Arial" w:eastAsia="SimSun" w:hAnsi="Arial" w:cs="Arial"/>
          <w:bCs/>
          <w:kern w:val="1"/>
          <w:lang w:eastAsia="hi-IN" w:bidi="hi-IN"/>
        </w:rPr>
        <w:t xml:space="preserve"> i dokonywania zatwierdzeń materiałowych</w:t>
      </w:r>
      <w:r w:rsidR="008A7892">
        <w:rPr>
          <w:rFonts w:ascii="Arial" w:eastAsia="SimSun" w:hAnsi="Arial" w:cs="Arial"/>
          <w:bCs/>
          <w:kern w:val="1"/>
          <w:lang w:eastAsia="hi-IN" w:bidi="hi-IN"/>
        </w:rPr>
        <w:t>.</w:t>
      </w:r>
    </w:p>
    <w:p w14:paraId="5A9EA294" w14:textId="77777777" w:rsidR="007766AC" w:rsidRDefault="007766AC" w:rsidP="007766AC">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lastRenderedPageBreak/>
        <w:t>Osobą uprawnioną do kontaktów ze strony Wykonawcy jest ………………………………………………….., tel. ……………………</w:t>
      </w:r>
    </w:p>
    <w:p w14:paraId="12CFEF9F" w14:textId="77777777" w:rsidR="002118ED" w:rsidRPr="00F46012" w:rsidRDefault="002118ED" w:rsidP="007766AC">
      <w:pPr>
        <w:numPr>
          <w:ilvl w:val="0"/>
          <w:numId w:val="11"/>
        </w:numPr>
        <w:suppressAutoHyphens/>
        <w:spacing w:line="288" w:lineRule="auto"/>
        <w:jc w:val="both"/>
        <w:rPr>
          <w:rFonts w:ascii="Arial" w:eastAsia="SimSun" w:hAnsi="Arial" w:cs="Arial"/>
          <w:bCs/>
          <w:color w:val="000000"/>
          <w:kern w:val="1"/>
          <w:lang w:eastAsia="hi-IN" w:bidi="hi-IN"/>
        </w:rPr>
      </w:pPr>
      <w:r>
        <w:rPr>
          <w:rFonts w:ascii="Arial" w:eastAsia="SimSun" w:hAnsi="Arial" w:cs="Arial"/>
          <w:bCs/>
          <w:color w:val="000000"/>
          <w:kern w:val="1"/>
          <w:lang w:eastAsia="hi-IN" w:bidi="hi-IN"/>
        </w:rPr>
        <w:t>Kierownik budowy zobowiązany jest do prowadzenia dziennika budowy, do umieszczenia na budowie tablicy informacyjnej oraz ogłoszenia zawierające dane dotyczące bezpieczeństwa pracy i ochrony zdrowia, do odpowiedniego zabezpieczenia placu budowy oraz do spełnienia wszystkich innych wymagań wynikających z ustawy Prawo budowlane.</w:t>
      </w:r>
    </w:p>
    <w:p w14:paraId="4E2850CC" w14:textId="77777777" w:rsidR="00F07FBA" w:rsidRDefault="00F07FBA" w:rsidP="008A7892">
      <w:pPr>
        <w:tabs>
          <w:tab w:val="left" w:pos="4118"/>
        </w:tabs>
        <w:suppressAutoHyphens/>
        <w:spacing w:line="288" w:lineRule="auto"/>
        <w:rPr>
          <w:rFonts w:ascii="Arial" w:eastAsia="SimSun" w:hAnsi="Arial" w:cs="Arial"/>
          <w:b/>
          <w:bCs/>
          <w:color w:val="000000"/>
          <w:kern w:val="1"/>
          <w:lang w:eastAsia="hi-IN" w:bidi="hi-IN"/>
        </w:rPr>
      </w:pPr>
    </w:p>
    <w:p w14:paraId="7BB07820"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7</w:t>
      </w:r>
    </w:p>
    <w:p w14:paraId="3BFD518C"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Kary umowne </w:t>
      </w:r>
    </w:p>
    <w:p w14:paraId="002E2D52" w14:textId="77777777"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Wykonawca  zapłaci kary umowne Zamawiającemu z tytułu:</w:t>
      </w:r>
    </w:p>
    <w:p w14:paraId="068D64E1"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odstąpienia od Umowy z przyczyn leżących po stronie Wykonawcy - w wysokości </w:t>
      </w:r>
      <w:r w:rsidRPr="00F46012">
        <w:rPr>
          <w:rFonts w:ascii="Arial" w:eastAsia="SimSun" w:hAnsi="Arial" w:cs="Arial"/>
          <w:b/>
          <w:kern w:val="1"/>
          <w:lang w:eastAsia="hi-IN" w:bidi="hi-IN"/>
        </w:rPr>
        <w:t>10 %</w:t>
      </w:r>
      <w:r w:rsidRPr="00F46012">
        <w:rPr>
          <w:rFonts w:ascii="Arial" w:eastAsia="SimSun" w:hAnsi="Arial" w:cs="Arial"/>
          <w:kern w:val="1"/>
          <w:lang w:eastAsia="hi-IN" w:bidi="hi-IN"/>
        </w:rPr>
        <w:t xml:space="preserve"> wynagrodzenia brutto o którym mowa w § 5 ust. 1,</w:t>
      </w:r>
    </w:p>
    <w:p w14:paraId="7963C728" w14:textId="77777777" w:rsidR="007766AC" w:rsidRPr="00B8686E" w:rsidRDefault="007766AC" w:rsidP="00B8686E">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niewykonania przedmiotu Umowy z winy Wykonawcy w terminie określonym w § 2 w wysokości </w:t>
      </w:r>
      <w:r w:rsidRPr="00F46012">
        <w:rPr>
          <w:rFonts w:ascii="Arial" w:eastAsia="SimSun" w:hAnsi="Arial" w:cs="Arial"/>
          <w:b/>
          <w:kern w:val="1"/>
          <w:lang w:eastAsia="hi-IN" w:bidi="hi-IN"/>
        </w:rPr>
        <w:t>0,2 %</w:t>
      </w:r>
      <w:r w:rsidRPr="00F46012">
        <w:rPr>
          <w:rFonts w:ascii="Arial" w:eastAsia="SimSun" w:hAnsi="Arial" w:cs="Arial"/>
          <w:kern w:val="1"/>
          <w:lang w:eastAsia="hi-IN" w:bidi="hi-IN"/>
        </w:rPr>
        <w:t xml:space="preserve"> wynagrodzenia brutto, o  którym mowa w § 5 ust. 1 za każdy dzień zwłoki liczony od upływu terminu wyznaczonego </w:t>
      </w:r>
      <w:r w:rsidR="00B8686E">
        <w:rPr>
          <w:rFonts w:ascii="Arial" w:eastAsia="SimSun" w:hAnsi="Arial" w:cs="Arial"/>
          <w:kern w:val="1"/>
          <w:lang w:eastAsia="hi-IN" w:bidi="hi-IN"/>
        </w:rPr>
        <w:t>na wykonanie  przedmio</w:t>
      </w:r>
      <w:r w:rsidR="00834552">
        <w:rPr>
          <w:rFonts w:ascii="Arial" w:eastAsia="SimSun" w:hAnsi="Arial" w:cs="Arial"/>
          <w:kern w:val="1"/>
          <w:lang w:eastAsia="hi-IN" w:bidi="hi-IN"/>
        </w:rPr>
        <w:t xml:space="preserve">tu Umowy. </w:t>
      </w:r>
    </w:p>
    <w:p w14:paraId="03DC3352"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nieusunięcia z winy Wykonawcy wad</w:t>
      </w:r>
      <w:r w:rsidR="00DC09AC">
        <w:rPr>
          <w:rFonts w:ascii="Arial" w:eastAsia="SimSun" w:hAnsi="Arial" w:cs="Arial"/>
          <w:kern w:val="1"/>
          <w:lang w:eastAsia="hi-IN" w:bidi="hi-IN"/>
        </w:rPr>
        <w:t xml:space="preserve"> i usterek</w:t>
      </w:r>
      <w:r w:rsidRPr="00F46012">
        <w:rPr>
          <w:rFonts w:ascii="Arial" w:eastAsia="SimSun" w:hAnsi="Arial" w:cs="Arial"/>
          <w:kern w:val="1"/>
          <w:lang w:eastAsia="hi-IN" w:bidi="hi-IN"/>
        </w:rPr>
        <w:t xml:space="preserve"> stwierdzonych w czasie odbioru końcowego lub ujawnionych w okresie</w:t>
      </w:r>
      <w:r w:rsidR="00536D59">
        <w:rPr>
          <w:rFonts w:ascii="Arial" w:eastAsia="SimSun" w:hAnsi="Arial" w:cs="Arial"/>
          <w:kern w:val="1"/>
          <w:lang w:eastAsia="hi-IN" w:bidi="hi-IN"/>
        </w:rPr>
        <w:t xml:space="preserve"> rękojmi i</w:t>
      </w:r>
      <w:r w:rsidRPr="00F46012">
        <w:rPr>
          <w:rFonts w:ascii="Arial" w:eastAsia="SimSun" w:hAnsi="Arial" w:cs="Arial"/>
          <w:kern w:val="1"/>
          <w:lang w:eastAsia="hi-IN" w:bidi="hi-IN"/>
        </w:rPr>
        <w:t xml:space="preserve"> </w:t>
      </w:r>
      <w:r w:rsidR="00DC09AC">
        <w:rPr>
          <w:rFonts w:ascii="Arial" w:eastAsia="SimSun" w:hAnsi="Arial" w:cs="Arial"/>
          <w:kern w:val="1"/>
          <w:lang w:eastAsia="hi-IN" w:bidi="hi-IN"/>
        </w:rPr>
        <w:t>gwarancji</w:t>
      </w:r>
      <w:r w:rsidRPr="00F46012">
        <w:rPr>
          <w:rFonts w:ascii="Arial" w:eastAsia="SimSun" w:hAnsi="Arial" w:cs="Arial"/>
          <w:kern w:val="1"/>
          <w:lang w:eastAsia="hi-IN" w:bidi="hi-IN"/>
        </w:rPr>
        <w:t xml:space="preserve"> - w wysokości </w:t>
      </w:r>
      <w:r w:rsidR="00267C53">
        <w:rPr>
          <w:rFonts w:ascii="Arial" w:eastAsia="SimSun" w:hAnsi="Arial" w:cs="Arial"/>
          <w:b/>
          <w:kern w:val="1"/>
          <w:lang w:eastAsia="hi-IN" w:bidi="hi-IN"/>
        </w:rPr>
        <w:t>0,2</w:t>
      </w:r>
      <w:r w:rsidRPr="00F46012">
        <w:rPr>
          <w:rFonts w:ascii="Arial" w:eastAsia="SimSun" w:hAnsi="Arial" w:cs="Arial"/>
          <w:b/>
          <w:kern w:val="1"/>
          <w:lang w:eastAsia="hi-IN" w:bidi="hi-IN"/>
        </w:rPr>
        <w:t>%</w:t>
      </w:r>
      <w:r w:rsidRPr="00F46012">
        <w:rPr>
          <w:rFonts w:ascii="Arial" w:eastAsia="SimSun" w:hAnsi="Arial" w:cs="Arial"/>
          <w:kern w:val="1"/>
          <w:lang w:eastAsia="hi-IN" w:bidi="hi-IN"/>
        </w:rPr>
        <w:t xml:space="preserve"> wynagrodzenia brutto, o którym mowa w § 5 ust. 1  za każdy dzień zwłoki liczony od upływu terminu wyznaczonego na usunięcie wad,</w:t>
      </w:r>
    </w:p>
    <w:p w14:paraId="31A97FC5"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braku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4E977E22"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nieterminowej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dzień zwłoki,</w:t>
      </w:r>
    </w:p>
    <w:p w14:paraId="24CEC8D4"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nieprzedłożenia do akceptacji projektu umowy</w:t>
      </w:r>
      <w:r w:rsidR="00271145">
        <w:rPr>
          <w:rFonts w:ascii="Arial" w:eastAsia="SimSun" w:hAnsi="Arial" w:cs="Arial"/>
          <w:kern w:val="1"/>
          <w:lang w:eastAsia="hi-IN" w:bidi="hi-IN"/>
        </w:rPr>
        <w:t xml:space="preserve"> o podwykonawstwo</w:t>
      </w:r>
      <w:r w:rsidRPr="00F46012">
        <w:rPr>
          <w:rFonts w:ascii="Arial" w:eastAsia="SimSun" w:hAnsi="Arial" w:cs="Arial"/>
          <w:kern w:val="1"/>
          <w:lang w:eastAsia="hi-IN" w:bidi="hi-IN"/>
        </w:rPr>
        <w:t xml:space="preserve">, której przedmiotem są roboty budowlane, lub projektu jej zmiany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2BFB24C4"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nieprzedłożenia poświadczonej za zgodność z oryginałem kopii umowy o podwykonawstwo  lub jej zmiany - w wysokości </w:t>
      </w:r>
      <w:r w:rsidR="00271145">
        <w:rPr>
          <w:rFonts w:ascii="Arial" w:eastAsia="SimSun" w:hAnsi="Arial" w:cs="Arial"/>
          <w:b/>
          <w:kern w:val="1"/>
          <w:lang w:eastAsia="hi-IN" w:bidi="hi-IN"/>
        </w:rPr>
        <w:t>10</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5CBE2C13" w14:textId="77777777" w:rsidR="007766AC" w:rsidRPr="008E621A" w:rsidRDefault="007766AC" w:rsidP="007766AC">
      <w:pPr>
        <w:numPr>
          <w:ilvl w:val="0"/>
          <w:numId w:val="14"/>
        </w:numPr>
        <w:suppressAutoHyphens/>
        <w:spacing w:line="288" w:lineRule="auto"/>
        <w:jc w:val="both"/>
        <w:rPr>
          <w:rFonts w:ascii="Arial" w:eastAsia="SimSun" w:hAnsi="Arial" w:cs="Arial"/>
          <w:kern w:val="1"/>
          <w:lang w:eastAsia="hi-IN" w:bidi="hi-IN"/>
        </w:rPr>
      </w:pPr>
      <w:r w:rsidRPr="008E621A">
        <w:rPr>
          <w:rFonts w:ascii="Arial" w:eastAsia="SimSun" w:hAnsi="Arial" w:cs="Arial"/>
          <w:kern w:val="1"/>
          <w:lang w:eastAsia="hi-IN" w:bidi="hi-IN"/>
        </w:rPr>
        <w:t xml:space="preserve">braku zmiany umowy o podwykonawstwo w zakresie terminu zapłaty - w wysokości </w:t>
      </w:r>
      <w:r w:rsidR="00271145" w:rsidRPr="008E621A">
        <w:rPr>
          <w:rFonts w:ascii="Arial" w:eastAsia="SimSun" w:hAnsi="Arial" w:cs="Arial"/>
          <w:b/>
          <w:kern w:val="1"/>
          <w:lang w:eastAsia="hi-IN" w:bidi="hi-IN"/>
        </w:rPr>
        <w:t>5</w:t>
      </w:r>
      <w:r w:rsidRPr="008E621A">
        <w:rPr>
          <w:rFonts w:ascii="Arial" w:eastAsia="SimSun" w:hAnsi="Arial" w:cs="Arial"/>
          <w:b/>
          <w:kern w:val="1"/>
          <w:lang w:eastAsia="hi-IN" w:bidi="hi-IN"/>
        </w:rPr>
        <w:t>00,00 zł</w:t>
      </w:r>
      <w:r w:rsidRPr="008E621A">
        <w:rPr>
          <w:rFonts w:ascii="Arial" w:eastAsia="SimSun" w:hAnsi="Arial" w:cs="Arial"/>
          <w:kern w:val="1"/>
          <w:lang w:eastAsia="hi-IN" w:bidi="hi-IN"/>
        </w:rPr>
        <w:t xml:space="preserve"> brutto o  za każdy taki przypadek.</w:t>
      </w:r>
    </w:p>
    <w:p w14:paraId="06ADA993"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realizacji prac przez osoby nie zatrudnione na umowę o pracę (a zadeklarowane) w wysokości </w:t>
      </w:r>
      <w:r w:rsidRPr="00F46012">
        <w:rPr>
          <w:rFonts w:ascii="Arial" w:eastAsia="SimSun" w:hAnsi="Arial" w:cs="Arial"/>
          <w:b/>
          <w:kern w:val="1"/>
          <w:lang w:eastAsia="hi-IN" w:bidi="hi-IN"/>
        </w:rPr>
        <w:t>1000,00 zł</w:t>
      </w:r>
      <w:r w:rsidRPr="00F46012">
        <w:rPr>
          <w:rFonts w:ascii="Arial" w:eastAsia="SimSun" w:hAnsi="Arial" w:cs="Arial"/>
          <w:kern w:val="1"/>
          <w:lang w:eastAsia="hi-IN" w:bidi="hi-IN"/>
        </w:rPr>
        <w:t xml:space="preserve"> brutto za każdy stwierdzony przypadek (dotyczący zatrudniania na podstawie umowy o pracę).</w:t>
      </w:r>
    </w:p>
    <w:p w14:paraId="4F4F299E" w14:textId="77777777"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Kara umowna zostanie zapłacona przez Stronę, która naruszyła postanowienia umowne, w terminie 14 dni od daty wystąpienia przez drugą Stronę z żądaniem zapłaty lub</w:t>
      </w:r>
      <w:r w:rsidR="009D45C4">
        <w:rPr>
          <w:rFonts w:ascii="Arial" w:eastAsia="SimSun" w:hAnsi="Arial" w:cs="Arial"/>
          <w:kern w:val="1"/>
          <w:lang w:eastAsia="hi-IN" w:bidi="hi-IN"/>
        </w:rPr>
        <w:t xml:space="preserve"> w przypadku naliczenia kar Wykonawcy</w:t>
      </w:r>
      <w:r w:rsidRPr="00F46012">
        <w:rPr>
          <w:rFonts w:ascii="Arial" w:eastAsia="SimSun" w:hAnsi="Arial" w:cs="Arial"/>
          <w:kern w:val="1"/>
          <w:lang w:eastAsia="hi-IN" w:bidi="hi-IN"/>
        </w:rPr>
        <w:t xml:space="preserve"> zostanie potrącona z </w:t>
      </w:r>
      <w:r w:rsidR="009D45C4">
        <w:rPr>
          <w:rFonts w:ascii="Arial" w:eastAsia="SimSun" w:hAnsi="Arial" w:cs="Arial"/>
          <w:kern w:val="1"/>
          <w:lang w:eastAsia="hi-IN" w:bidi="hi-IN"/>
        </w:rPr>
        <w:t xml:space="preserve">należnego </w:t>
      </w:r>
      <w:r w:rsidRPr="00F46012">
        <w:rPr>
          <w:rFonts w:ascii="Arial" w:eastAsia="SimSun" w:hAnsi="Arial" w:cs="Arial"/>
          <w:kern w:val="1"/>
          <w:lang w:eastAsia="hi-IN" w:bidi="hi-IN"/>
        </w:rPr>
        <w:t>wynagrodzenia Wykonawcy</w:t>
      </w:r>
    </w:p>
    <w:p w14:paraId="32D45D5B" w14:textId="1F7673EE" w:rsidR="00C52DF3" w:rsidRPr="00F30BFC" w:rsidRDefault="009B38FC" w:rsidP="00FD1F9C">
      <w:pPr>
        <w:numPr>
          <w:ilvl w:val="0"/>
          <w:numId w:val="13"/>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Z</w:t>
      </w:r>
      <w:r w:rsidR="007766AC" w:rsidRPr="00F46012">
        <w:rPr>
          <w:rFonts w:ascii="Arial" w:eastAsia="SimSun" w:hAnsi="Arial" w:cs="Arial"/>
          <w:color w:val="000000"/>
          <w:kern w:val="1"/>
          <w:lang w:eastAsia="hi-IN" w:bidi="hi-IN"/>
        </w:rPr>
        <w:t xml:space="preserve">a odstąpienie od umowy przez Wykonawcę z przyczyn uzależnionych wyłącznie od winy Zamawiającego (z zastrzeżeniem przypadków przewidzianych w </w:t>
      </w:r>
      <w:r w:rsidR="007766AC" w:rsidRPr="00F46012">
        <w:rPr>
          <w:rFonts w:ascii="Arial" w:eastAsia="SimSun" w:hAnsi="Arial" w:cs="Arial"/>
          <w:color w:val="000000"/>
          <w:kern w:val="1"/>
          <w:lang w:eastAsia="hi-IN" w:bidi="hi-IN"/>
        </w:rPr>
        <w:lastRenderedPageBreak/>
        <w:t>niniejszej umowie) Wykonawca naliczy Zamawiającemu kary umowne w wysokości 10% umownego wynagrodzenia brutto za cały przedmiot umowy.</w:t>
      </w:r>
    </w:p>
    <w:p w14:paraId="180E3A5D" w14:textId="77777777" w:rsidR="00834552" w:rsidRDefault="00834552" w:rsidP="00834552">
      <w:pPr>
        <w:numPr>
          <w:ilvl w:val="0"/>
          <w:numId w:val="13"/>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Łączna maksymalna wysokość kar umownych nie może przekroczyć 20% wartości brutto umowy. </w:t>
      </w:r>
      <w:r w:rsidR="004910DE">
        <w:rPr>
          <w:rFonts w:ascii="Arial" w:eastAsia="SimSun" w:hAnsi="Arial" w:cs="Arial"/>
          <w:color w:val="000000"/>
          <w:kern w:val="1"/>
          <w:lang w:eastAsia="hi-IN" w:bidi="hi-IN"/>
        </w:rPr>
        <w:t>Zamawiający uprawniony jest do dochodzenia odszkodowania uzupełniającego na zasadach ogólnych.</w:t>
      </w:r>
    </w:p>
    <w:p w14:paraId="74E1AE24" w14:textId="77777777" w:rsidR="004910DE" w:rsidRPr="00F46012" w:rsidRDefault="004910DE" w:rsidP="006112AB">
      <w:pPr>
        <w:numPr>
          <w:ilvl w:val="0"/>
          <w:numId w:val="13"/>
        </w:numPr>
        <w:suppressAutoHyphens/>
        <w:spacing w:line="276"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Kary umowne z tytułu nieterminowości (§7 ust. 1 pkt 2, 3,) oraz kary umowne związane z odstąpieniem od umowy (§7 ust. 1 pkt 1) spowodowanej nieterminowością Wykonawcy nie podlegają kumulacji. W takim przypadku nalicza się karę stanowiącą wyższą kwotę.</w:t>
      </w:r>
    </w:p>
    <w:p w14:paraId="10E2894D" w14:textId="77777777" w:rsidR="00834552" w:rsidRPr="00F46012" w:rsidRDefault="00834552" w:rsidP="00834552">
      <w:pPr>
        <w:widowControl w:val="0"/>
        <w:tabs>
          <w:tab w:val="left" w:pos="720"/>
          <w:tab w:val="left" w:pos="3524"/>
        </w:tabs>
        <w:suppressAutoHyphens/>
        <w:spacing w:line="288" w:lineRule="auto"/>
        <w:ind w:left="426"/>
        <w:jc w:val="both"/>
        <w:rPr>
          <w:rFonts w:ascii="Arial" w:eastAsia="SimSun" w:hAnsi="Arial" w:cs="Arial"/>
          <w:color w:val="000000"/>
          <w:kern w:val="1"/>
          <w:lang w:eastAsia="hi-IN" w:bidi="hi-IN"/>
        </w:rPr>
      </w:pPr>
    </w:p>
    <w:p w14:paraId="5DBA09F1" w14:textId="77777777" w:rsidR="007766AC" w:rsidRPr="008A7892" w:rsidRDefault="007766AC" w:rsidP="007766AC">
      <w:pPr>
        <w:tabs>
          <w:tab w:val="left" w:pos="4118"/>
        </w:tabs>
        <w:suppressAutoHyphens/>
        <w:spacing w:line="288" w:lineRule="auto"/>
        <w:jc w:val="center"/>
        <w:rPr>
          <w:rFonts w:ascii="Arial" w:eastAsia="SimSun" w:hAnsi="Arial" w:cs="Arial"/>
          <w:b/>
          <w:bCs/>
          <w:kern w:val="1"/>
          <w:lang w:eastAsia="hi-IN" w:bidi="hi-IN"/>
        </w:rPr>
      </w:pPr>
      <w:r w:rsidRPr="008A7892">
        <w:rPr>
          <w:rFonts w:ascii="Arial" w:eastAsia="SimSun" w:hAnsi="Arial" w:cs="Arial"/>
          <w:b/>
          <w:bCs/>
          <w:kern w:val="1"/>
          <w:lang w:eastAsia="hi-IN" w:bidi="hi-IN"/>
        </w:rPr>
        <w:t>§ 8</w:t>
      </w:r>
    </w:p>
    <w:p w14:paraId="451C3A84" w14:textId="77777777" w:rsidR="008D766D" w:rsidRPr="00C26ADF" w:rsidRDefault="007766AC" w:rsidP="00C26ADF">
      <w:pPr>
        <w:tabs>
          <w:tab w:val="left" w:pos="4118"/>
        </w:tabs>
        <w:suppressAutoHyphens/>
        <w:spacing w:line="288" w:lineRule="auto"/>
        <w:ind w:left="426" w:hanging="426"/>
        <w:jc w:val="center"/>
        <w:rPr>
          <w:rFonts w:ascii="Arial" w:eastAsia="SimSun" w:hAnsi="Arial" w:cs="Arial"/>
          <w:b/>
          <w:bCs/>
          <w:kern w:val="1"/>
          <w:lang w:eastAsia="hi-IN" w:bidi="hi-IN"/>
        </w:rPr>
      </w:pPr>
      <w:r w:rsidRPr="008A7892">
        <w:rPr>
          <w:rFonts w:ascii="Arial" w:eastAsia="SimSun" w:hAnsi="Arial" w:cs="Arial"/>
          <w:b/>
          <w:bCs/>
          <w:kern w:val="1"/>
          <w:lang w:eastAsia="hi-IN" w:bidi="hi-IN"/>
        </w:rPr>
        <w:t xml:space="preserve">Odstąpienie od umowy </w:t>
      </w:r>
    </w:p>
    <w:p w14:paraId="66FDBD3B" w14:textId="77777777"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bCs/>
        </w:rPr>
        <w:t>Zamawiającemu</w:t>
      </w:r>
      <w:r w:rsidRPr="008D766D">
        <w:rPr>
          <w:rFonts w:ascii="Arial" w:hAnsi="Arial" w:cs="Arial"/>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2F517420" w14:textId="77777777"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Zamawiającemu przysługuje prawo do odstąpienia od Umowy również w następujących okolicznościach, jeżeli:</w:t>
      </w:r>
    </w:p>
    <w:p w14:paraId="62E0B47B" w14:textId="77777777" w:rsidR="008D766D" w:rsidRPr="008D766D" w:rsidRDefault="008D766D" w:rsidP="002448BE">
      <w:pPr>
        <w:tabs>
          <w:tab w:val="num" w:pos="0"/>
        </w:tabs>
        <w:suppressAutoHyphens/>
        <w:spacing w:line="276" w:lineRule="auto"/>
        <w:ind w:left="851" w:hanging="488"/>
        <w:contextualSpacing/>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6178D01D" w14:textId="77777777" w:rsidR="008D766D" w:rsidRPr="008D766D" w:rsidRDefault="008D766D" w:rsidP="002448BE">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 xml:space="preserve">Wykonawca nie rozpoczął realizacji przedmiotu Umowy bez uzasadnionych przyczyn lub </w:t>
      </w:r>
      <w:r w:rsidRPr="008D766D">
        <w:rPr>
          <w:rFonts w:ascii="Arial" w:eastAsia="Liberation Serif" w:hAnsi="Arial" w:cs="Arial"/>
        </w:rPr>
        <w:t>–</w:t>
      </w:r>
      <w:r w:rsidRPr="008D766D">
        <w:rPr>
          <w:rFonts w:ascii="Arial" w:hAnsi="Arial" w:cs="Arial"/>
        </w:rPr>
        <w:t xml:space="preserve"> mimo otrzymania pisemnego wezwania </w:t>
      </w:r>
      <w:r w:rsidRPr="008D766D">
        <w:rPr>
          <w:rFonts w:ascii="Arial" w:eastAsia="Liberation Serif" w:hAnsi="Arial" w:cs="Arial"/>
        </w:rPr>
        <w:t>–</w:t>
      </w:r>
      <w:r w:rsidRPr="008D766D">
        <w:rPr>
          <w:rFonts w:ascii="Arial" w:hAnsi="Arial" w:cs="Arial"/>
        </w:rPr>
        <w:t xml:space="preserve"> nie wykonuje lub nienależycie wykonuje zobowiązania wynikające z Umowy.</w:t>
      </w:r>
    </w:p>
    <w:p w14:paraId="72D4C4EB"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3.</w:t>
      </w:r>
      <w:r w:rsidRPr="008D766D">
        <w:rPr>
          <w:rFonts w:ascii="Arial" w:hAnsi="Arial" w:cs="Arial"/>
          <w:sz w:val="14"/>
          <w:szCs w:val="14"/>
        </w:rPr>
        <w:t xml:space="preserve">     </w:t>
      </w:r>
      <w:r w:rsidRPr="008D766D">
        <w:rPr>
          <w:rFonts w:ascii="Arial" w:hAnsi="Arial" w:cs="Arial"/>
        </w:rPr>
        <w:t>Powyższe uprawnienie Zamawiającego nie uchybia możliwości odstąpienia od Umowy przez którąkolwiek ze Stron, na podstawie przepisów Kodeksu cywilnego.</w:t>
      </w:r>
    </w:p>
    <w:p w14:paraId="67936A26"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4.</w:t>
      </w:r>
      <w:r w:rsidRPr="008D766D">
        <w:rPr>
          <w:rFonts w:ascii="Arial" w:hAnsi="Arial" w:cs="Arial"/>
          <w:sz w:val="14"/>
          <w:szCs w:val="14"/>
        </w:rPr>
        <w:t xml:space="preserve">     </w:t>
      </w:r>
      <w:r w:rsidRPr="008D766D">
        <w:rPr>
          <w:rFonts w:ascii="Arial" w:hAnsi="Arial" w:cs="Arial"/>
        </w:rPr>
        <w:t xml:space="preserve">W przypadku wystąpienia okoliczności, o których mowa w ust. 2, Zamawiającemu przysługuje prawo odstąpienia od Umowy w terminie 30 dni od dnia powzięcia wiadomości o okolicznościach wymienionych w ust. 2. </w:t>
      </w:r>
    </w:p>
    <w:p w14:paraId="1D5C1A89"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5.</w:t>
      </w:r>
      <w:r w:rsidRPr="008D766D">
        <w:rPr>
          <w:rFonts w:ascii="Arial" w:hAnsi="Arial" w:cs="Arial"/>
          <w:sz w:val="14"/>
          <w:szCs w:val="14"/>
        </w:rPr>
        <w:t xml:space="preserve">     </w:t>
      </w:r>
      <w:r w:rsidRPr="008D766D">
        <w:rPr>
          <w:rFonts w:ascii="Arial" w:hAnsi="Arial" w:cs="Arial"/>
        </w:rPr>
        <w:t xml:space="preserve">Oświadczenie o odstąpieniu od Umowy należy złożyć drugiej Stronie w formie pisemnej </w:t>
      </w:r>
      <w:r w:rsidRPr="008D766D">
        <w:rPr>
          <w:rStyle w:val="Pogrubienie"/>
          <w:rFonts w:ascii="Arial" w:hAnsi="Arial" w:cs="Arial"/>
        </w:rPr>
        <w:t>lub w postaci elektronicznej, na zasadach wskazanych w art. 77</w:t>
      </w:r>
      <w:r w:rsidRPr="008D766D">
        <w:rPr>
          <w:rStyle w:val="Pogrubienie"/>
          <w:rFonts w:ascii="Arial" w:hAnsi="Arial" w:cs="Arial"/>
          <w:vertAlign w:val="superscript"/>
        </w:rPr>
        <w:t>2</w:t>
      </w:r>
      <w:r w:rsidRPr="008D766D">
        <w:rPr>
          <w:rStyle w:val="Pogrubienie"/>
          <w:rFonts w:ascii="Arial" w:hAnsi="Arial" w:cs="Arial"/>
        </w:rPr>
        <w:t xml:space="preserve"> Kodeksu cywilnego</w:t>
      </w:r>
      <w:r w:rsidRPr="008D766D">
        <w:rPr>
          <w:rFonts w:ascii="Arial" w:hAnsi="Arial" w:cs="Arial"/>
        </w:rPr>
        <w:t>. Oświadczenie to musi zawierać uzasadnienie.</w:t>
      </w:r>
    </w:p>
    <w:p w14:paraId="7172AE5E"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6.</w:t>
      </w:r>
      <w:r w:rsidRPr="008D766D">
        <w:rPr>
          <w:rFonts w:ascii="Arial" w:hAnsi="Arial" w:cs="Arial"/>
          <w:sz w:val="14"/>
          <w:szCs w:val="14"/>
        </w:rPr>
        <w:t xml:space="preserve">     </w:t>
      </w:r>
      <w:r w:rsidRPr="008D766D">
        <w:rPr>
          <w:rFonts w:ascii="Arial" w:hAnsi="Arial" w:cs="Arial"/>
        </w:rPr>
        <w:t>W przypadku odstąpienia od Umowy przez którąkolwiek ze Stron, Wykonawca zachowuje prawo do wynagrodzenia wyłącznie za przedmiot Umowy zrealizowany</w:t>
      </w:r>
      <w:r>
        <w:rPr>
          <w:rFonts w:ascii="Arial" w:hAnsi="Arial" w:cs="Arial"/>
        </w:rPr>
        <w:t xml:space="preserve"> i odebrany przez Zamawiającego</w:t>
      </w:r>
      <w:r w:rsidRPr="008D766D">
        <w:rPr>
          <w:rFonts w:ascii="Arial" w:hAnsi="Arial" w:cs="Arial"/>
        </w:rPr>
        <w:t xml:space="preserve"> do dnia odstąpienia od Umowy. Wykonawcy nie przysługują żadne inne roszczenia.</w:t>
      </w:r>
    </w:p>
    <w:p w14:paraId="5798399E"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7.</w:t>
      </w:r>
      <w:r w:rsidRPr="008D766D">
        <w:rPr>
          <w:rFonts w:ascii="Arial" w:hAnsi="Arial" w:cs="Arial"/>
          <w:sz w:val="14"/>
          <w:szCs w:val="14"/>
        </w:rPr>
        <w:t xml:space="preserve">     </w:t>
      </w:r>
      <w:r w:rsidRPr="008D766D">
        <w:rPr>
          <w:rFonts w:ascii="Arial" w:hAnsi="Arial" w:cs="Arial"/>
        </w:rPr>
        <w:t>Odstąpienie Zamawiającego od Umowy nie zwalnia Wykonawcy od zapłaty kary umownej lub odszkodowania.</w:t>
      </w:r>
    </w:p>
    <w:p w14:paraId="05E74AC7" w14:textId="77777777"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lastRenderedPageBreak/>
        <w:t>8.</w:t>
      </w:r>
      <w:r w:rsidRPr="008D766D">
        <w:rPr>
          <w:rFonts w:ascii="Arial" w:hAnsi="Arial" w:cs="Arial"/>
          <w:sz w:val="14"/>
          <w:szCs w:val="14"/>
        </w:rPr>
        <w:t xml:space="preserve">     </w:t>
      </w:r>
      <w:r w:rsidRPr="008D766D">
        <w:rPr>
          <w:rFonts w:ascii="Arial" w:hAnsi="Arial" w:cs="Arial"/>
        </w:rPr>
        <w:t xml:space="preserve">W razie odstąpienia od Umowy z przyczyn, za które Wykonawca nie odpowiada, Zamawiający obowiązany jest do odbioru </w:t>
      </w:r>
      <w:r>
        <w:rPr>
          <w:rFonts w:ascii="Arial" w:hAnsi="Arial" w:cs="Arial"/>
        </w:rPr>
        <w:t>wykonanych prawidłowo robót</w:t>
      </w:r>
      <w:r w:rsidRPr="008D766D">
        <w:rPr>
          <w:rFonts w:ascii="Arial" w:hAnsi="Arial" w:cs="Arial"/>
        </w:rPr>
        <w:t xml:space="preserve"> do dnia odstąpienia od Umowy, zapłaty wynagrodzenia za </w:t>
      </w:r>
      <w:r>
        <w:rPr>
          <w:rFonts w:ascii="Arial" w:hAnsi="Arial" w:cs="Arial"/>
        </w:rPr>
        <w:t>odebrane roboty</w:t>
      </w:r>
      <w:r w:rsidRPr="008D766D">
        <w:rPr>
          <w:rFonts w:ascii="Arial" w:hAnsi="Arial" w:cs="Arial"/>
        </w:rPr>
        <w:t xml:space="preserve">, pokrycia uzasadnionych udokumentowanych kosztów poniesionych przez Wykonawcę odpowiednio do stopnia zrealizowanych </w:t>
      </w:r>
      <w:r>
        <w:rPr>
          <w:rFonts w:ascii="Arial" w:hAnsi="Arial" w:cs="Arial"/>
        </w:rPr>
        <w:t>robót</w:t>
      </w:r>
      <w:r w:rsidRPr="008D766D">
        <w:rPr>
          <w:rFonts w:ascii="Arial" w:hAnsi="Arial" w:cs="Arial"/>
        </w:rPr>
        <w:t>.</w:t>
      </w:r>
    </w:p>
    <w:p w14:paraId="152C68BF" w14:textId="77777777"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9.</w:t>
      </w:r>
      <w:r w:rsidRPr="008D766D">
        <w:rPr>
          <w:rFonts w:ascii="Arial" w:hAnsi="Arial" w:cs="Arial"/>
          <w:sz w:val="14"/>
          <w:szCs w:val="14"/>
        </w:rPr>
        <w:t xml:space="preserve">     </w:t>
      </w:r>
      <w:r w:rsidRPr="008D766D">
        <w:rPr>
          <w:rFonts w:ascii="Arial" w:hAnsi="Arial" w:cs="Arial"/>
          <w:bCs/>
        </w:rPr>
        <w:t xml:space="preserve">Zamawiający może odstąpić od Umowy w terminie 30 dni od powzięcia wiadomości o okolicznościach określonych w art. 456 ust. 1 pkt 2 Ustawy. W tym przypadku Wykonawca może żądać wyłącznie wynagrodzenia należnego z tytułu wykonania części Umowy. </w:t>
      </w:r>
      <w:bookmarkStart w:id="2" w:name="_Hlk511214829"/>
      <w:bookmarkEnd w:id="2"/>
      <w:r w:rsidRPr="008D766D">
        <w:rPr>
          <w:rFonts w:ascii="Arial" w:hAnsi="Arial" w:cs="Arial"/>
          <w:bCs/>
        </w:rPr>
        <w:t>Do oświadczenia o rozwiązaniu Umowy odpowiednie zastosowanie ma ust. 5.</w:t>
      </w:r>
    </w:p>
    <w:p w14:paraId="63BB208E" w14:textId="77777777" w:rsid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bCs/>
        </w:rPr>
      </w:pPr>
      <w:r w:rsidRPr="008D766D">
        <w:rPr>
          <w:rFonts w:ascii="Arial" w:hAnsi="Arial" w:cs="Arial"/>
          <w:color w:val="000000"/>
        </w:rPr>
        <w:t>10.</w:t>
      </w:r>
      <w:r w:rsidRPr="008D766D">
        <w:rPr>
          <w:rFonts w:ascii="Arial" w:hAnsi="Arial" w:cs="Arial"/>
          <w:color w:val="000000"/>
          <w:sz w:val="14"/>
          <w:szCs w:val="14"/>
        </w:rPr>
        <w:t xml:space="preserve">  </w:t>
      </w:r>
      <w:r w:rsidRPr="008D766D">
        <w:rPr>
          <w:rFonts w:ascii="Arial" w:hAnsi="Arial" w:cs="Arial"/>
          <w:bCs/>
        </w:rPr>
        <w:t xml:space="preserve"> Zmawiający może odstąpić od Umowy, jeśli </w:t>
      </w:r>
      <w:r w:rsidRPr="008D766D">
        <w:rPr>
          <w:rFonts w:ascii="Arial" w:hAnsi="Arial" w:cs="Arial"/>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8D766D">
        <w:rPr>
          <w:rFonts w:ascii="Arial" w:hAnsi="Arial" w:cs="Arial"/>
          <w:bCs/>
        </w:rPr>
        <w:t>. W takim przypadku Wykonawca może żądać wyłącznie wynagrodzenia należnego z tytułu wykonania części Umowy. Do oświadczenia o odstąpieniu od Umowy odpowiednie zastosowanie ma ust. 4 i ust. 5.</w:t>
      </w:r>
    </w:p>
    <w:p w14:paraId="1CDCD821" w14:textId="77777777" w:rsidR="008D766D" w:rsidRP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rPr>
      </w:pPr>
      <w:r>
        <w:rPr>
          <w:rFonts w:ascii="Arial" w:hAnsi="Arial" w:cs="Arial"/>
          <w:color w:val="000000"/>
        </w:rPr>
        <w:t>11.</w:t>
      </w:r>
      <w:r>
        <w:rPr>
          <w:rFonts w:ascii="Arial" w:hAnsi="Arial" w:cs="Arial"/>
        </w:rPr>
        <w:t xml:space="preserve"> Wartość wykonanych robót oblicza się </w:t>
      </w:r>
      <w:r w:rsidR="0057192A">
        <w:rPr>
          <w:rFonts w:ascii="Arial" w:hAnsi="Arial" w:cs="Arial"/>
        </w:rPr>
        <w:t>przy pomocy</w:t>
      </w:r>
      <w:r>
        <w:rPr>
          <w:rFonts w:ascii="Arial" w:hAnsi="Arial" w:cs="Arial"/>
        </w:rPr>
        <w:t xml:space="preserve"> harmonogramu rzeczowo- finansowego. </w:t>
      </w:r>
    </w:p>
    <w:p w14:paraId="5F5C3D15" w14:textId="77777777" w:rsidR="007766AC" w:rsidRPr="00F46012" w:rsidRDefault="007766AC" w:rsidP="007766AC">
      <w:pPr>
        <w:suppressAutoHyphens/>
        <w:spacing w:line="288" w:lineRule="auto"/>
        <w:ind w:left="567"/>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9</w:t>
      </w:r>
    </w:p>
    <w:p w14:paraId="70A03953" w14:textId="77777777" w:rsidR="007766AC" w:rsidRPr="00F46012" w:rsidRDefault="00746227" w:rsidP="007766AC">
      <w:pPr>
        <w:tabs>
          <w:tab w:val="left" w:pos="4118"/>
        </w:tabs>
        <w:suppressAutoHyphens/>
        <w:spacing w:line="288" w:lineRule="auto"/>
        <w:jc w:val="center"/>
        <w:rPr>
          <w:rFonts w:ascii="Arial" w:eastAsia="SimSun" w:hAnsi="Arial" w:cs="Arial"/>
          <w:b/>
          <w:bCs/>
          <w:kern w:val="1"/>
          <w:lang w:eastAsia="hi-IN" w:bidi="hi-IN"/>
        </w:rPr>
      </w:pPr>
      <w:r>
        <w:rPr>
          <w:rFonts w:ascii="Arial" w:eastAsia="SimSun" w:hAnsi="Arial" w:cs="Arial"/>
          <w:b/>
          <w:bCs/>
          <w:kern w:val="1"/>
          <w:lang w:eastAsia="hi-IN" w:bidi="hi-IN"/>
        </w:rPr>
        <w:t>Rękojmia i g</w:t>
      </w:r>
      <w:r w:rsidR="00E15E7E">
        <w:rPr>
          <w:rFonts w:ascii="Arial" w:eastAsia="SimSun" w:hAnsi="Arial" w:cs="Arial"/>
          <w:b/>
          <w:bCs/>
          <w:kern w:val="1"/>
          <w:lang w:eastAsia="hi-IN" w:bidi="hi-IN"/>
        </w:rPr>
        <w:t>warancja</w:t>
      </w:r>
    </w:p>
    <w:p w14:paraId="4DC4182B" w14:textId="77777777"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14:paraId="76DFFC90" w14:textId="77777777"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Wykonawca zobowiązuje się udzielić ponadto Zamawiającemu gwarancji jakości na okres </w:t>
      </w:r>
      <w:bookmarkStart w:id="3" w:name="Tekst55"/>
      <w:r w:rsidRPr="00A1364D">
        <w:rPr>
          <w:rFonts w:ascii="Arial" w:hAnsi="Arial" w:cs="Arial"/>
          <w:lang w:eastAsia="ar-SA"/>
        </w:rPr>
        <w:fldChar w:fldCharType="begin"/>
      </w:r>
      <w:r w:rsidRPr="00A1364D">
        <w:rPr>
          <w:rFonts w:ascii="Arial" w:hAnsi="Arial" w:cs="Arial"/>
          <w:lang w:eastAsia="ar-SA"/>
        </w:rPr>
        <w:instrText xml:space="preserve"> FILLIN "Tekst55"</w:instrText>
      </w:r>
      <w:r w:rsidRPr="00A1364D">
        <w:rPr>
          <w:rFonts w:ascii="Arial" w:hAnsi="Arial" w:cs="Arial"/>
          <w:lang w:eastAsia="ar-SA"/>
        </w:rPr>
        <w:fldChar w:fldCharType="separate"/>
      </w:r>
      <w:r w:rsidRPr="00A1364D">
        <w:rPr>
          <w:rFonts w:ascii="Arial" w:hAnsi="Arial" w:cs="Arial"/>
          <w:lang w:eastAsia="ar-SA"/>
        </w:rPr>
        <w:t>......................</w:t>
      </w:r>
      <w:r w:rsidRPr="00A1364D">
        <w:rPr>
          <w:rFonts w:ascii="Arial" w:hAnsi="Arial" w:cs="Arial"/>
          <w:lang w:eastAsia="ar-SA"/>
        </w:rPr>
        <w:fldChar w:fldCharType="end"/>
      </w:r>
      <w:bookmarkEnd w:id="3"/>
      <w:r w:rsidRPr="00A1364D">
        <w:rPr>
          <w:rFonts w:ascii="Arial" w:hAnsi="Arial" w:cs="Arial"/>
          <w:lang w:eastAsia="ar-SA"/>
        </w:rPr>
        <w:t xml:space="preserve"> od</w:t>
      </w:r>
      <w:r w:rsidRPr="00F46012">
        <w:rPr>
          <w:rFonts w:ascii="Arial" w:hAnsi="Arial" w:cs="Arial"/>
          <w:lang w:eastAsia="ar-SA"/>
        </w:rPr>
        <w:t xml:space="preserve"> daty odbioru końcowego.</w:t>
      </w:r>
    </w:p>
    <w:p w14:paraId="09E92371" w14:textId="77777777"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Dokument </w:t>
      </w:r>
      <w:r w:rsidRPr="00A1364D">
        <w:rPr>
          <w:rFonts w:ascii="Arial" w:hAnsi="Arial" w:cs="Arial"/>
          <w:lang w:eastAsia="ar-SA"/>
        </w:rPr>
        <w:t xml:space="preserve">gwarancyjny </w:t>
      </w:r>
      <w:r w:rsidRPr="00F46012">
        <w:rPr>
          <w:rFonts w:ascii="Arial" w:hAnsi="Arial" w:cs="Arial"/>
          <w:lang w:eastAsia="ar-SA"/>
        </w:rPr>
        <w:t>Wykonawca zobowiązany jest dostarczyć w dacie odbioru końcowego, jako załącznik do protokołu.</w:t>
      </w:r>
    </w:p>
    <w:p w14:paraId="500154BB" w14:textId="77777777"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w:t>
      </w:r>
      <w:r w:rsidR="00E15E7E">
        <w:rPr>
          <w:rFonts w:ascii="Arial" w:eastAsia="SimSun" w:hAnsi="Arial" w:cs="Arial"/>
          <w:color w:val="000000"/>
          <w:kern w:val="1"/>
          <w:lang w:eastAsia="hi-IN" w:bidi="hi-IN"/>
        </w:rPr>
        <w:t>kie naprawy w okresie</w:t>
      </w:r>
      <w:r w:rsidR="00746227">
        <w:rPr>
          <w:rFonts w:ascii="Arial" w:eastAsia="SimSun" w:hAnsi="Arial" w:cs="Arial"/>
          <w:color w:val="000000"/>
          <w:kern w:val="1"/>
          <w:lang w:eastAsia="hi-IN" w:bidi="hi-IN"/>
        </w:rPr>
        <w:t xml:space="preserve"> rękojmi i</w:t>
      </w:r>
      <w:r w:rsidR="00E15E7E">
        <w:rPr>
          <w:rFonts w:ascii="Arial" w:eastAsia="SimSun" w:hAnsi="Arial" w:cs="Arial"/>
          <w:color w:val="000000"/>
          <w:kern w:val="1"/>
          <w:lang w:eastAsia="hi-IN" w:bidi="hi-IN"/>
        </w:rPr>
        <w:t xml:space="preserve"> </w:t>
      </w:r>
      <w:r w:rsidRPr="00F46012">
        <w:rPr>
          <w:rFonts w:ascii="Arial" w:eastAsia="SimSun" w:hAnsi="Arial" w:cs="Arial"/>
          <w:color w:val="000000"/>
          <w:kern w:val="1"/>
          <w:lang w:eastAsia="hi-IN" w:bidi="hi-IN"/>
        </w:rPr>
        <w:t xml:space="preserve">gwarancji wykonywane będą na koszt i ryzyko Wykonawcy. </w:t>
      </w:r>
    </w:p>
    <w:p w14:paraId="5E1C69FD" w14:textId="77777777" w:rsidR="007766AC" w:rsidRPr="00F46012" w:rsidRDefault="007766AC" w:rsidP="007766AC">
      <w:pPr>
        <w:numPr>
          <w:ilvl w:val="0"/>
          <w:numId w:val="9"/>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w trakcie wykonywan</w:t>
      </w:r>
      <w:r w:rsidR="00E15E7E">
        <w:rPr>
          <w:rFonts w:ascii="Arial" w:eastAsia="SimSun" w:hAnsi="Arial" w:cs="Arial"/>
          <w:color w:val="000000"/>
          <w:kern w:val="1"/>
          <w:lang w:eastAsia="hi-IN" w:bidi="hi-IN"/>
        </w:rPr>
        <w:t>ia prac wynikających z</w:t>
      </w:r>
      <w:r w:rsidR="00746227">
        <w:rPr>
          <w:rFonts w:ascii="Arial" w:eastAsia="SimSun" w:hAnsi="Arial" w:cs="Arial"/>
          <w:color w:val="000000"/>
          <w:kern w:val="1"/>
          <w:lang w:eastAsia="hi-IN" w:bidi="hi-IN"/>
        </w:rPr>
        <w:t xml:space="preserve"> rękojmi i</w:t>
      </w:r>
      <w:r w:rsidRPr="00F46012">
        <w:rPr>
          <w:rFonts w:ascii="Arial" w:eastAsia="SimSun" w:hAnsi="Arial" w:cs="Arial"/>
          <w:color w:val="000000"/>
          <w:kern w:val="1"/>
          <w:lang w:eastAsia="hi-IN" w:bidi="hi-IN"/>
        </w:rPr>
        <w:t xml:space="preserve"> gwarancji ponosi odpowiedzialność za wszelkie szkody osób trzecich w związku z wykonywaniem robót, </w:t>
      </w:r>
    </w:p>
    <w:p w14:paraId="031B09DF" w14:textId="77777777" w:rsidR="007766AC" w:rsidRPr="00F46012" w:rsidRDefault="00E15E7E" w:rsidP="007766AC">
      <w:pPr>
        <w:numPr>
          <w:ilvl w:val="0"/>
          <w:numId w:val="9"/>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Do zachowania</w:t>
      </w:r>
      <w:r w:rsidR="00746227">
        <w:rPr>
          <w:rFonts w:ascii="Arial" w:eastAsia="SimSun" w:hAnsi="Arial" w:cs="Arial"/>
          <w:color w:val="000000"/>
          <w:kern w:val="1"/>
          <w:lang w:eastAsia="hi-IN" w:bidi="hi-IN"/>
        </w:rPr>
        <w:t xml:space="preserve"> rękojmi i</w:t>
      </w:r>
      <w:r>
        <w:rPr>
          <w:rFonts w:ascii="Arial" w:eastAsia="SimSun" w:hAnsi="Arial" w:cs="Arial"/>
          <w:color w:val="000000"/>
          <w:kern w:val="1"/>
          <w:lang w:eastAsia="hi-IN" w:bidi="hi-IN"/>
        </w:rPr>
        <w:t xml:space="preserve"> gwarancji</w:t>
      </w:r>
      <w:r w:rsidR="007766AC" w:rsidRPr="00F46012">
        <w:rPr>
          <w:rFonts w:ascii="Arial" w:eastAsia="SimSun" w:hAnsi="Arial" w:cs="Arial"/>
          <w:color w:val="000000"/>
          <w:kern w:val="1"/>
          <w:lang w:eastAsia="hi-IN" w:bidi="hi-IN"/>
        </w:rPr>
        <w:t xml:space="preserve"> za wady fizyczne robót budowlanych wystarczy, jeżeli Zamawiający zawiadomi Wykonawcę o wadzie w termie do 30 dni od jej wykrycia.</w:t>
      </w:r>
    </w:p>
    <w:p w14:paraId="3F566643" w14:textId="77777777" w:rsidR="007766AC"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 Zamawiający może zlecić usunięcie ich stronie trzeciej na koszt Wykonawcy. W tym przypadku koszty usuwania wad będą pokrywane w </w:t>
      </w:r>
      <w:r w:rsidRPr="00F46012">
        <w:rPr>
          <w:rFonts w:ascii="Arial" w:eastAsia="SimSun" w:hAnsi="Arial" w:cs="Arial"/>
          <w:color w:val="000000"/>
          <w:kern w:val="1"/>
          <w:lang w:eastAsia="hi-IN" w:bidi="hi-IN"/>
        </w:rPr>
        <w:lastRenderedPageBreak/>
        <w:t>pierwszej kolejności z zatrzymanej kwoty będącej zabezpieczeniem  należytego wykonania umowy.</w:t>
      </w:r>
    </w:p>
    <w:p w14:paraId="709DDF4C" w14:textId="77777777" w:rsidR="00AD1BD8" w:rsidRPr="00F46012" w:rsidRDefault="00AD1BD8"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Za skuteczne powiadomienie Wykonawcy uważa się m.in. przesłanie powiadomienia drogą mailową do Wykonawcy. </w:t>
      </w:r>
    </w:p>
    <w:p w14:paraId="738C57F9" w14:textId="77777777" w:rsidR="001814A7" w:rsidRDefault="001814A7" w:rsidP="00F91AFC">
      <w:pPr>
        <w:tabs>
          <w:tab w:val="left" w:pos="4118"/>
        </w:tabs>
        <w:suppressAutoHyphens/>
        <w:spacing w:line="288" w:lineRule="auto"/>
        <w:rPr>
          <w:rFonts w:ascii="Arial" w:eastAsia="SimSun" w:hAnsi="Arial" w:cs="Arial"/>
          <w:b/>
          <w:bCs/>
          <w:kern w:val="1"/>
          <w:lang w:eastAsia="hi-IN" w:bidi="hi-IN"/>
        </w:rPr>
      </w:pPr>
    </w:p>
    <w:p w14:paraId="6A17E4EA" w14:textId="77777777" w:rsidR="007766AC" w:rsidRPr="00652A6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652A63">
        <w:rPr>
          <w:rFonts w:ascii="Arial" w:eastAsia="SimSun" w:hAnsi="Arial" w:cs="Arial"/>
          <w:b/>
          <w:bCs/>
          <w:kern w:val="1"/>
          <w:lang w:eastAsia="hi-IN" w:bidi="hi-IN"/>
        </w:rPr>
        <w:t>§ 10</w:t>
      </w:r>
    </w:p>
    <w:p w14:paraId="31B5CFC8" w14:textId="77777777" w:rsidR="007766AC" w:rsidRPr="006019F8" w:rsidRDefault="007766AC" w:rsidP="00652A63">
      <w:pPr>
        <w:tabs>
          <w:tab w:val="left" w:pos="4118"/>
        </w:tabs>
        <w:suppressAutoHyphens/>
        <w:spacing w:line="288" w:lineRule="auto"/>
        <w:ind w:left="426" w:hanging="426"/>
        <w:jc w:val="center"/>
        <w:rPr>
          <w:rFonts w:ascii="Arial" w:eastAsia="SimSun" w:hAnsi="Arial" w:cs="Arial"/>
          <w:b/>
          <w:bCs/>
          <w:kern w:val="1"/>
          <w:lang w:eastAsia="hi-IN" w:bidi="hi-IN"/>
        </w:rPr>
      </w:pPr>
      <w:r w:rsidRPr="006019F8">
        <w:rPr>
          <w:rFonts w:ascii="Arial" w:eastAsia="SimSun" w:hAnsi="Arial" w:cs="Arial"/>
          <w:b/>
          <w:bCs/>
          <w:kern w:val="1"/>
          <w:lang w:eastAsia="hi-IN" w:bidi="hi-IN"/>
        </w:rPr>
        <w:t xml:space="preserve">Dopuszczalne zmiany umowy </w:t>
      </w:r>
    </w:p>
    <w:p w14:paraId="26F0FF47" w14:textId="77777777" w:rsidR="009E1960" w:rsidRPr="00B87B40" w:rsidRDefault="009E1960" w:rsidP="005259B5">
      <w:pPr>
        <w:autoSpaceDE w:val="0"/>
        <w:autoSpaceDN w:val="0"/>
        <w:adjustRightInd w:val="0"/>
        <w:spacing w:line="276" w:lineRule="auto"/>
        <w:ind w:left="426" w:hanging="426"/>
        <w:jc w:val="both"/>
        <w:rPr>
          <w:rFonts w:ascii="Arial" w:eastAsia="Calibri" w:hAnsi="Arial" w:cs="Arial"/>
        </w:rPr>
      </w:pPr>
      <w:r w:rsidRPr="00B87B40">
        <w:rPr>
          <w:rFonts w:ascii="Arial" w:eastAsia="Calibri" w:hAnsi="Arial" w:cs="Arial"/>
          <w:b/>
        </w:rPr>
        <w:t>1</w:t>
      </w:r>
      <w:r w:rsidRPr="00B87B40">
        <w:rPr>
          <w:rFonts w:ascii="Arial" w:eastAsia="Calibri" w:hAnsi="Arial" w:cs="Arial"/>
        </w:rPr>
        <w:t>. Strony ustalają, iż zmiany do Umowy będą dokonywane zgodnie z przepisami ustawy z dnia 23 kwietnia 1964 r. Kodeks Cyw</w:t>
      </w:r>
      <w:r w:rsidR="00AD1BD8">
        <w:rPr>
          <w:rFonts w:ascii="Arial" w:eastAsia="Calibri" w:hAnsi="Arial" w:cs="Arial"/>
        </w:rPr>
        <w:t>ilny, jeżeli przepisy ustawy PZP</w:t>
      </w:r>
      <w:r w:rsidRPr="00B87B40">
        <w:rPr>
          <w:rFonts w:ascii="Arial" w:eastAsia="Calibri" w:hAnsi="Arial" w:cs="Arial"/>
        </w:rPr>
        <w:t xml:space="preserve"> nie stanowią i</w:t>
      </w:r>
      <w:r w:rsidR="006019F8">
        <w:rPr>
          <w:rFonts w:ascii="Arial" w:eastAsia="Calibri" w:hAnsi="Arial" w:cs="Arial"/>
        </w:rPr>
        <w:t>naczej (w szczególności art. 455</w:t>
      </w:r>
      <w:r w:rsidRPr="00B87B40">
        <w:rPr>
          <w:rFonts w:ascii="Arial" w:eastAsia="Calibri" w:hAnsi="Arial" w:cs="Arial"/>
        </w:rPr>
        <w:t xml:space="preserve"> ustawy </w:t>
      </w:r>
      <w:proofErr w:type="spellStart"/>
      <w:r w:rsidRPr="00B87B40">
        <w:rPr>
          <w:rFonts w:ascii="Arial" w:eastAsia="Calibri" w:hAnsi="Arial" w:cs="Arial"/>
        </w:rPr>
        <w:t>Pzp</w:t>
      </w:r>
      <w:proofErr w:type="spellEnd"/>
      <w:r w:rsidRPr="00B87B40">
        <w:rPr>
          <w:rFonts w:ascii="Arial" w:eastAsia="Calibri" w:hAnsi="Arial" w:cs="Arial"/>
        </w:rPr>
        <w:t>).</w:t>
      </w:r>
    </w:p>
    <w:p w14:paraId="067E158C" w14:textId="77777777" w:rsidR="009E1960" w:rsidRPr="00B87B40" w:rsidRDefault="009E1960" w:rsidP="005259B5">
      <w:pPr>
        <w:autoSpaceDE w:val="0"/>
        <w:autoSpaceDN w:val="0"/>
        <w:adjustRightInd w:val="0"/>
        <w:spacing w:line="276" w:lineRule="auto"/>
        <w:jc w:val="both"/>
        <w:rPr>
          <w:rFonts w:ascii="Arial" w:eastAsia="Calibri" w:hAnsi="Arial" w:cs="Arial"/>
        </w:rPr>
      </w:pPr>
      <w:r w:rsidRPr="00B87B40">
        <w:rPr>
          <w:rFonts w:ascii="Arial" w:eastAsia="Calibri" w:hAnsi="Arial" w:cs="Arial"/>
          <w:b/>
        </w:rPr>
        <w:t>2</w:t>
      </w:r>
      <w:r w:rsidRPr="00B87B40">
        <w:rPr>
          <w:rFonts w:ascii="Arial" w:eastAsia="Calibri" w:hAnsi="Arial" w:cs="Arial"/>
        </w:rPr>
        <w:t>. Strony dopuszczają możliwość zmiany terminu zakończenia robót, o okres trwania</w:t>
      </w:r>
    </w:p>
    <w:p w14:paraId="2E0D4BAA"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 xml:space="preserve">przyczyn, z powodu których będzie zagrożone </w:t>
      </w:r>
      <w:r w:rsidR="00B87B40">
        <w:rPr>
          <w:rFonts w:ascii="Arial" w:eastAsia="Calibri" w:hAnsi="Arial" w:cs="Arial"/>
        </w:rPr>
        <w:t xml:space="preserve">dotrzymanie terminu zakończenia </w:t>
      </w:r>
      <w:r w:rsidRPr="00B87B40">
        <w:rPr>
          <w:rFonts w:ascii="Arial" w:eastAsia="Calibri" w:hAnsi="Arial" w:cs="Arial"/>
        </w:rPr>
        <w:t>robót,</w:t>
      </w:r>
      <w:r w:rsidR="00B87B40">
        <w:rPr>
          <w:rFonts w:ascii="Arial" w:eastAsia="Calibri" w:hAnsi="Arial" w:cs="Arial"/>
        </w:rPr>
        <w:t xml:space="preserve"> </w:t>
      </w:r>
      <w:r w:rsidRPr="00B87B40">
        <w:rPr>
          <w:rFonts w:ascii="Arial" w:eastAsia="Calibri" w:hAnsi="Arial" w:cs="Arial"/>
          <w:b/>
          <w:bCs/>
        </w:rPr>
        <w:t>w następujących sytuacjach</w:t>
      </w:r>
      <w:r w:rsidRPr="00B87B40">
        <w:rPr>
          <w:rFonts w:ascii="Arial" w:eastAsia="Calibri" w:hAnsi="Arial" w:cs="Arial"/>
        </w:rPr>
        <w:t>:</w:t>
      </w:r>
    </w:p>
    <w:p w14:paraId="4F1C8E40"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1) jeżeli przyczyny, z powodu których bę</w:t>
      </w:r>
      <w:r w:rsidR="00AD1BD8">
        <w:rPr>
          <w:rFonts w:ascii="Arial" w:eastAsia="Calibri" w:hAnsi="Arial" w:cs="Arial"/>
        </w:rPr>
        <w:t>dzie zagrożone dotrzymanie t</w:t>
      </w:r>
      <w:r w:rsidRPr="00B87B40">
        <w:rPr>
          <w:rFonts w:ascii="Arial" w:eastAsia="Calibri" w:hAnsi="Arial" w:cs="Arial"/>
        </w:rPr>
        <w:t>erminu zakończenia robót będą następstwem okoliczności, za które odpowiedzialność ponosi Zamawiający, w szczególności będą następst</w:t>
      </w:r>
      <w:r w:rsidR="002448BE">
        <w:rPr>
          <w:rFonts w:ascii="Arial" w:eastAsia="Calibri" w:hAnsi="Arial" w:cs="Arial"/>
        </w:rPr>
        <w:t>wem nieterminowego przekazania t</w:t>
      </w:r>
      <w:r w:rsidRPr="00B87B40">
        <w:rPr>
          <w:rFonts w:ascii="Arial" w:eastAsia="Calibri" w:hAnsi="Arial" w:cs="Arial"/>
        </w:rPr>
        <w:t>erenu budowy, konieczności zmian Dokumentacji projektowej w zakresie, w jakim ww. okoliczności miały lub będą mogły mieć wpływ na dotrzymanie Terminu zakończenia robót,</w:t>
      </w:r>
    </w:p>
    <w:p w14:paraId="158A10C2" w14:textId="77777777" w:rsidR="009E1960" w:rsidRPr="00B87B40" w:rsidRDefault="009E1960" w:rsidP="005259B5">
      <w:pPr>
        <w:autoSpaceDE w:val="0"/>
        <w:autoSpaceDN w:val="0"/>
        <w:adjustRightInd w:val="0"/>
        <w:spacing w:line="276" w:lineRule="auto"/>
        <w:ind w:left="284"/>
        <w:jc w:val="both"/>
        <w:rPr>
          <w:rFonts w:ascii="Arial" w:eastAsia="Calibri" w:hAnsi="Arial" w:cs="Arial"/>
          <w:i/>
          <w:iCs/>
        </w:rPr>
      </w:pPr>
      <w:r w:rsidRPr="00B87B40">
        <w:rPr>
          <w:rFonts w:ascii="Arial" w:eastAsia="Calibri" w:hAnsi="Arial" w:cs="Arial"/>
        </w:rPr>
        <w:t xml:space="preserve">2) gdy wystąpią niekorzystne warunki atmosferyczne </w:t>
      </w:r>
      <w:r w:rsidRPr="00B87B40">
        <w:rPr>
          <w:rFonts w:ascii="Arial" w:eastAsia="Calibri" w:hAnsi="Arial" w:cs="Arial"/>
          <w:i/>
          <w:iCs/>
        </w:rPr>
        <w:t xml:space="preserve"> </w:t>
      </w:r>
      <w:r w:rsidRPr="00B87B40">
        <w:rPr>
          <w:rFonts w:ascii="Arial" w:eastAsia="Calibri" w:hAnsi="Arial" w:cs="Arial"/>
        </w:rPr>
        <w:t>uniemożliwiające prawidłowe wykonanie robót, w szczególności z powodu</w:t>
      </w:r>
      <w:r w:rsidRPr="00B87B40">
        <w:rPr>
          <w:rFonts w:ascii="Arial" w:eastAsia="Calibri" w:hAnsi="Arial" w:cs="Arial"/>
          <w:i/>
          <w:iCs/>
        </w:rPr>
        <w:t xml:space="preserve"> </w:t>
      </w:r>
      <w:r w:rsidRPr="00B87B40">
        <w:rPr>
          <w:rFonts w:ascii="Arial" w:eastAsia="Calibri" w:hAnsi="Arial" w:cs="Arial"/>
        </w:rPr>
        <w:t>technol</w:t>
      </w:r>
      <w:r w:rsidR="00AB053D">
        <w:rPr>
          <w:rFonts w:ascii="Arial" w:eastAsia="Calibri" w:hAnsi="Arial" w:cs="Arial"/>
        </w:rPr>
        <w:t>ogii realizacji prac określonej w normach – tj. silne opady deszczu powodujące powódź lub podtopienia na placu budowy, silne wiatry sięgające w porywach powyżej 30m/s</w:t>
      </w:r>
    </w:p>
    <w:p w14:paraId="6CB19E58"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3) 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751474D3"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4) wystąpią opóźnienia w dokonaniu przez właściwe organy administracji państwowej określonych czynności lub ich zaniechanie przez właściwe organy administracji</w:t>
      </w:r>
      <w:r w:rsidR="00B87B40" w:rsidRPr="00B87B40">
        <w:rPr>
          <w:rFonts w:ascii="Arial" w:eastAsia="Calibri" w:hAnsi="Arial" w:cs="Arial"/>
        </w:rPr>
        <w:t xml:space="preserve"> </w:t>
      </w:r>
      <w:r w:rsidRPr="00B87B40">
        <w:rPr>
          <w:rFonts w:ascii="Arial" w:eastAsia="Calibri" w:hAnsi="Arial" w:cs="Arial"/>
        </w:rPr>
        <w:t>państwowej, które nie są następstwem okoliczności, za które Wykonawca ponosi odpowiedzialność,</w:t>
      </w:r>
    </w:p>
    <w:p w14:paraId="2CD2C15C"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C509FE5"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6) jeżeli wystąpi brak możliwości wykonywania robót z powodu nie dopuszczania do ich wykonywania przez uprawniony organ lub nakazania ich wstrzymania przez uprawniony organ, z przyczyn niezależnych od Wykonawcy,</w:t>
      </w:r>
    </w:p>
    <w:p w14:paraId="2C12D3E2"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7) wystąpienia Siły wyższej uniemożliwiającej wykonanie przedmiotu Umowy zgodnie z jej postanowieniami.</w:t>
      </w:r>
    </w:p>
    <w:p w14:paraId="695747B6"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lastRenderedPageBreak/>
        <w:t>3.</w:t>
      </w:r>
      <w:r w:rsidRPr="00652A63">
        <w:rPr>
          <w:rFonts w:ascii="Arial" w:eastAsia="Calibri" w:hAnsi="Arial" w:cs="Arial"/>
        </w:rPr>
        <w:t xml:space="preserve"> Wykonawca jest uprawniony do żądania zmiany Umowy</w:t>
      </w:r>
      <w:r w:rsidR="00904056">
        <w:rPr>
          <w:rFonts w:ascii="Arial" w:eastAsia="Calibri" w:hAnsi="Arial" w:cs="Arial"/>
        </w:rPr>
        <w:t xml:space="preserve"> </w:t>
      </w:r>
      <w:r w:rsidR="00904056" w:rsidRPr="00904056">
        <w:rPr>
          <w:rFonts w:ascii="Arial" w:eastAsia="Calibri" w:hAnsi="Arial" w:cs="Arial"/>
        </w:rPr>
        <w:t>(jeżeli zakres ten został ujęty w umowie)</w:t>
      </w:r>
      <w:r w:rsidRPr="00652A63">
        <w:rPr>
          <w:rFonts w:ascii="Arial" w:eastAsia="Calibri" w:hAnsi="Arial" w:cs="Arial"/>
        </w:rPr>
        <w:t xml:space="preserve"> w zakresie materiałów,</w:t>
      </w:r>
      <w:r w:rsidR="00904056">
        <w:rPr>
          <w:rFonts w:ascii="Arial" w:eastAsia="Calibri" w:hAnsi="Arial" w:cs="Arial"/>
        </w:rPr>
        <w:t xml:space="preserve"> </w:t>
      </w:r>
      <w:r w:rsidRPr="00652A63">
        <w:rPr>
          <w:rFonts w:ascii="Arial" w:eastAsia="Calibri" w:hAnsi="Arial" w:cs="Arial"/>
        </w:rPr>
        <w:t xml:space="preserve">parametrów technicznych, technologii wykonania robót budowlanych, sposobu i zakresu wykonania przedmiotu Umowy </w:t>
      </w:r>
      <w:r w:rsidRPr="00652A63">
        <w:rPr>
          <w:rFonts w:ascii="Arial" w:eastAsia="Calibri" w:hAnsi="Arial" w:cs="Arial"/>
          <w:b/>
          <w:bCs/>
        </w:rPr>
        <w:t>w następujących sytuacjach</w:t>
      </w:r>
      <w:r w:rsidRPr="00652A63">
        <w:rPr>
          <w:rFonts w:ascii="Arial" w:eastAsia="Calibri" w:hAnsi="Arial" w:cs="Arial"/>
        </w:rPr>
        <w:t>:</w:t>
      </w:r>
    </w:p>
    <w:p w14:paraId="5466FD50"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1)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0E10CAFF"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2) konieczności realizacji robót wynikających z wprowadzenia w Dokumentacji projektowej zmian uznanych za nieistotne odstępstwo od projektu budowlanego, wynikających z art. 36a ust. 1 ustawy – Prawo Budowlane</w:t>
      </w:r>
      <w:r w:rsidR="00C12C7B">
        <w:rPr>
          <w:rFonts w:ascii="Arial" w:eastAsia="Calibri" w:hAnsi="Arial" w:cs="Arial"/>
        </w:rPr>
        <w:t xml:space="preserve"> niemożliwych do przewidzenia na etapie sporządzania oferty</w:t>
      </w:r>
      <w:r w:rsidRPr="00652A63">
        <w:rPr>
          <w:rFonts w:ascii="Arial" w:eastAsia="Calibri" w:hAnsi="Arial" w:cs="Arial"/>
        </w:rPr>
        <w:t>,</w:t>
      </w:r>
    </w:p>
    <w:p w14:paraId="35483F73"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3) wystąpienia warunków geologicznych, geotechnicznych lub hydrologicznych</w:t>
      </w:r>
    </w:p>
    <w:p w14:paraId="2FB6FC10"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9F0D120" w14:textId="77777777" w:rsidR="009E1960" w:rsidRPr="00652A63" w:rsidRDefault="0034675E" w:rsidP="005259B5">
      <w:pPr>
        <w:autoSpaceDE w:val="0"/>
        <w:autoSpaceDN w:val="0"/>
        <w:adjustRightInd w:val="0"/>
        <w:spacing w:line="276" w:lineRule="auto"/>
        <w:ind w:left="284"/>
        <w:jc w:val="both"/>
        <w:rPr>
          <w:rFonts w:ascii="Arial" w:eastAsia="Calibri" w:hAnsi="Arial" w:cs="Arial"/>
        </w:rPr>
      </w:pPr>
      <w:r>
        <w:rPr>
          <w:rFonts w:ascii="Arial" w:eastAsia="Calibri" w:hAnsi="Arial" w:cs="Arial"/>
        </w:rPr>
        <w:t>4) wystąpienia warunków t</w:t>
      </w:r>
      <w:r w:rsidR="009E1960" w:rsidRPr="00652A63">
        <w:rPr>
          <w:rFonts w:ascii="Arial" w:eastAsia="Calibri" w:hAnsi="Arial" w:cs="Arial"/>
        </w:rPr>
        <w:t>erenu budowy odbiegających w sposób istotny od przyjętych w Dokumentacji projektowej, w szczególności napotkania niezinwentaryzowanych lub błędnie zinwentaryzowanych sieci, instalacji lub innych obiektów budowlanych,</w:t>
      </w:r>
    </w:p>
    <w:p w14:paraId="46936DE6"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5) konieczności zrealizowania przedmiotu Umowy przy zastosowaniu innych rozwiązań technicznych lub materiałowych ze względu na zmiany obowiązującego prawa,</w:t>
      </w:r>
    </w:p>
    <w:p w14:paraId="20EBF004"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6) wystąpienia niebezpieczeństwa kolizji z planowanymi lub równolegle prowadzonymi</w:t>
      </w:r>
      <w:r w:rsidR="00ED0479" w:rsidRPr="00652A63">
        <w:rPr>
          <w:rFonts w:ascii="Arial" w:eastAsia="Calibri" w:hAnsi="Arial" w:cs="Arial"/>
        </w:rPr>
        <w:t xml:space="preserve"> </w:t>
      </w:r>
      <w:r w:rsidRPr="00652A63">
        <w:rPr>
          <w:rFonts w:ascii="Arial" w:eastAsia="Calibri" w:hAnsi="Arial" w:cs="Arial"/>
        </w:rPr>
        <w:t>przez inne podmioty inwestycjami w zakresie niezbędnym do uniknięcia lub usunięcia</w:t>
      </w:r>
      <w:r w:rsidR="00ED0479" w:rsidRPr="00652A63">
        <w:rPr>
          <w:rFonts w:ascii="Arial" w:eastAsia="Calibri" w:hAnsi="Arial" w:cs="Arial"/>
        </w:rPr>
        <w:t xml:space="preserve"> </w:t>
      </w:r>
      <w:r w:rsidRPr="00652A63">
        <w:rPr>
          <w:rFonts w:ascii="Arial" w:eastAsia="Calibri" w:hAnsi="Arial" w:cs="Arial"/>
        </w:rPr>
        <w:t>tych kolizji,</w:t>
      </w:r>
    </w:p>
    <w:p w14:paraId="16638CAB"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7) wystąpienia Siły wyższej uniemożliwiającej wykonanie przedmiotu Umowy zgodnie z jej postanowieniami.</w:t>
      </w:r>
    </w:p>
    <w:p w14:paraId="04182CFA"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4.</w:t>
      </w:r>
      <w:r w:rsidRPr="00652A63">
        <w:rPr>
          <w:rFonts w:ascii="Arial" w:eastAsia="Calibri" w:hAnsi="Arial" w:cs="Arial"/>
        </w:rPr>
        <w:t xml:space="preserve"> Wykonawca jest uprawniony do żądania zmiany wynagrodzenia należnego z tytułu</w:t>
      </w:r>
    </w:p>
    <w:p w14:paraId="2E8236C8"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rPr>
        <w:t>realizacji Umowy odpowiednio w przypadkach określonych w ust. 3.</w:t>
      </w:r>
      <w:r w:rsidR="00D23BE2">
        <w:rPr>
          <w:rFonts w:ascii="Arial" w:eastAsia="Calibri" w:hAnsi="Arial" w:cs="Arial"/>
        </w:rPr>
        <w:t xml:space="preserve"> Decyzję o zmianie wynagrodzenia podejmuje Zamawiający.</w:t>
      </w:r>
      <w:r w:rsidR="002015DA">
        <w:rPr>
          <w:rFonts w:ascii="Arial" w:eastAsia="Calibri" w:hAnsi="Arial" w:cs="Arial"/>
        </w:rPr>
        <w:t xml:space="preserve"> Zamawiający jest również uprawniony do zmiany wynagrodzenia w przypadku wystąpienia robót dodatkowych</w:t>
      </w:r>
      <w:r w:rsidR="00904056">
        <w:rPr>
          <w:rFonts w:ascii="Arial" w:eastAsia="Calibri" w:hAnsi="Arial" w:cs="Arial"/>
        </w:rPr>
        <w:t xml:space="preserve"> i  zamiennych</w:t>
      </w:r>
      <w:r w:rsidR="002015DA">
        <w:rPr>
          <w:rFonts w:ascii="Arial" w:eastAsia="Calibri" w:hAnsi="Arial" w:cs="Arial"/>
        </w:rPr>
        <w:t>.</w:t>
      </w:r>
    </w:p>
    <w:p w14:paraId="547C66D4" w14:textId="77777777" w:rsidR="00D23BE2" w:rsidRDefault="00E30770" w:rsidP="005259B5">
      <w:pPr>
        <w:autoSpaceDE w:val="0"/>
        <w:autoSpaceDN w:val="0"/>
        <w:adjustRightInd w:val="0"/>
        <w:spacing w:line="276" w:lineRule="auto"/>
        <w:jc w:val="both"/>
        <w:rPr>
          <w:rFonts w:ascii="Arial" w:eastAsia="Calibri" w:hAnsi="Arial" w:cs="Arial"/>
        </w:rPr>
      </w:pPr>
      <w:r>
        <w:rPr>
          <w:rFonts w:ascii="Arial" w:eastAsia="Calibri" w:hAnsi="Arial" w:cs="Arial"/>
          <w:b/>
        </w:rPr>
        <w:t>5</w:t>
      </w:r>
      <w:r w:rsidR="009E1960" w:rsidRPr="00652A63">
        <w:rPr>
          <w:rFonts w:ascii="Arial" w:eastAsia="Calibri" w:hAnsi="Arial" w:cs="Arial"/>
          <w:b/>
        </w:rPr>
        <w:t>.</w:t>
      </w:r>
      <w:r w:rsidR="009E1960" w:rsidRPr="00652A63">
        <w:rPr>
          <w:rFonts w:ascii="Arial" w:eastAsia="Calibri" w:hAnsi="Arial" w:cs="Arial"/>
        </w:rPr>
        <w:t xml:space="preserve"> </w:t>
      </w:r>
      <w:r w:rsidR="00D23BE2" w:rsidRPr="00652A63">
        <w:rPr>
          <w:rFonts w:ascii="Arial" w:eastAsia="Calibri" w:hAnsi="Arial" w:cs="Arial"/>
        </w:rPr>
        <w:t xml:space="preserve">Jeżeli Wykonawca uważa się za uprawnionego do przedłużenia Terminu zakończenia robót </w:t>
      </w:r>
      <w:r w:rsidR="00D23BE2">
        <w:rPr>
          <w:rFonts w:ascii="Arial" w:eastAsia="Calibri" w:hAnsi="Arial" w:cs="Arial"/>
        </w:rPr>
        <w:t>na podstawie ust.</w:t>
      </w:r>
      <w:r w:rsidR="00C27978">
        <w:rPr>
          <w:rFonts w:ascii="Arial" w:eastAsia="Calibri" w:hAnsi="Arial" w:cs="Arial"/>
        </w:rPr>
        <w:t xml:space="preserve"> 2 </w:t>
      </w:r>
      <w:r w:rsidR="006019F8">
        <w:rPr>
          <w:rFonts w:ascii="Arial" w:eastAsia="Calibri" w:hAnsi="Arial" w:cs="Arial"/>
        </w:rPr>
        <w:t xml:space="preserve"> lub</w:t>
      </w:r>
      <w:r w:rsidR="00D23BE2" w:rsidRPr="00652A63">
        <w:rPr>
          <w:rFonts w:ascii="Arial" w:eastAsia="Calibri" w:hAnsi="Arial" w:cs="Arial"/>
        </w:rPr>
        <w:t xml:space="preserve"> zmiany Umowy w zakresie Materiałów, parametrów technicznych, technologii wykonania robót budowlanych, sposobu i zakresu wykonania prze</w:t>
      </w:r>
      <w:r w:rsidR="00D23BE2">
        <w:rPr>
          <w:rFonts w:ascii="Arial" w:eastAsia="Calibri" w:hAnsi="Arial" w:cs="Arial"/>
        </w:rPr>
        <w:t>dmiotu Umowy</w:t>
      </w:r>
      <w:r w:rsidR="00C27978">
        <w:rPr>
          <w:rFonts w:ascii="Arial" w:eastAsia="Calibri" w:hAnsi="Arial" w:cs="Arial"/>
        </w:rPr>
        <w:t xml:space="preserve"> na podstawie ust. 3</w:t>
      </w:r>
      <w:r w:rsidR="00D23BE2" w:rsidRPr="00652A63">
        <w:rPr>
          <w:rFonts w:ascii="Arial" w:eastAsia="Calibri" w:hAnsi="Arial" w:cs="Arial"/>
        </w:rPr>
        <w:t xml:space="preserve"> lub zmiany Umowy na inn</w:t>
      </w:r>
      <w:r w:rsidR="00D23BE2">
        <w:rPr>
          <w:rFonts w:ascii="Arial" w:eastAsia="Calibri" w:hAnsi="Arial" w:cs="Arial"/>
        </w:rPr>
        <w:t xml:space="preserve">ej podstawie wskazanej w </w:t>
      </w:r>
      <w:r w:rsidR="00D23BE2" w:rsidRPr="00652A63">
        <w:rPr>
          <w:rFonts w:ascii="Arial" w:eastAsia="Calibri" w:hAnsi="Arial" w:cs="Arial"/>
        </w:rPr>
        <w:t xml:space="preserve"> Umowie, zobowiązany jest do przekazania </w:t>
      </w:r>
      <w:r>
        <w:rPr>
          <w:rFonts w:ascii="Arial" w:eastAsia="Calibri" w:hAnsi="Arial" w:cs="Arial"/>
        </w:rPr>
        <w:t>Zamawiającemu</w:t>
      </w:r>
      <w:r w:rsidR="00D23BE2" w:rsidRPr="00652A63">
        <w:rPr>
          <w:rFonts w:ascii="Arial" w:eastAsia="Calibri" w:hAnsi="Arial" w:cs="Arial"/>
        </w:rPr>
        <w:t xml:space="preserve"> wniosku dotyczącego zmiany Umowy wraz z opisem zdarzenia lub okoliczności stanowiących podstawę do żądania takiej zmiany.</w:t>
      </w:r>
    </w:p>
    <w:p w14:paraId="4381BA7E"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7.</w:t>
      </w:r>
      <w:r w:rsidR="00E30770">
        <w:rPr>
          <w:rFonts w:ascii="Arial" w:eastAsia="Calibri" w:hAnsi="Arial" w:cs="Arial"/>
        </w:rPr>
        <w:t xml:space="preserve"> Wniosek, o którym mowa w ust. 5</w:t>
      </w:r>
      <w:r w:rsidRPr="00652A63">
        <w:rPr>
          <w:rFonts w:ascii="Arial" w:eastAsia="Calibri" w:hAnsi="Arial" w:cs="Arial"/>
        </w:rPr>
        <w:t xml:space="preserve"> powinien zostać przeka</w:t>
      </w:r>
      <w:r w:rsidR="00F91F42" w:rsidRPr="00652A63">
        <w:rPr>
          <w:rFonts w:ascii="Arial" w:eastAsia="Calibri" w:hAnsi="Arial" w:cs="Arial"/>
        </w:rPr>
        <w:t xml:space="preserve">zany niezwłocznie, jednakże nie </w:t>
      </w:r>
      <w:r w:rsidRPr="00652A63">
        <w:rPr>
          <w:rFonts w:ascii="Arial" w:eastAsia="Calibri" w:hAnsi="Arial" w:cs="Arial"/>
        </w:rPr>
        <w:t xml:space="preserve">później niż w terminie </w:t>
      </w:r>
      <w:r w:rsidR="00F91F42" w:rsidRPr="00652A63">
        <w:rPr>
          <w:rFonts w:ascii="Arial" w:eastAsia="Calibri" w:hAnsi="Arial" w:cs="Arial"/>
        </w:rPr>
        <w:t>6</w:t>
      </w:r>
      <w:r w:rsidRPr="00652A63">
        <w:rPr>
          <w:rFonts w:ascii="Arial" w:eastAsia="Calibri" w:hAnsi="Arial" w:cs="Arial"/>
        </w:rPr>
        <w:t xml:space="preserve"> dni roboczych od dnia</w:t>
      </w:r>
      <w:r w:rsidR="00F91F42" w:rsidRPr="00652A63">
        <w:rPr>
          <w:rFonts w:ascii="Arial" w:eastAsia="Calibri" w:hAnsi="Arial" w:cs="Arial"/>
        </w:rPr>
        <w:t xml:space="preserve">, w którym Wykonawca dowiedział </w:t>
      </w:r>
      <w:r w:rsidRPr="00652A63">
        <w:rPr>
          <w:rFonts w:ascii="Arial" w:eastAsia="Calibri" w:hAnsi="Arial" w:cs="Arial"/>
        </w:rPr>
        <w:t>się, lub powinien dowiedzieć się o danym zdarzeniu lub okolicznościach.</w:t>
      </w:r>
    </w:p>
    <w:p w14:paraId="62DC47B1" w14:textId="77777777" w:rsidR="009E1960" w:rsidRPr="00652A63"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lastRenderedPageBreak/>
        <w:t>8</w:t>
      </w:r>
      <w:r w:rsidR="009E1960" w:rsidRPr="00652A63">
        <w:rPr>
          <w:rFonts w:ascii="Arial" w:eastAsia="Calibri" w:hAnsi="Arial" w:cs="Arial"/>
          <w:b/>
        </w:rPr>
        <w:t>.</w:t>
      </w:r>
      <w:r w:rsidR="009E1960" w:rsidRPr="00652A63">
        <w:rPr>
          <w:rFonts w:ascii="Arial" w:eastAsia="Calibri" w:hAnsi="Arial" w:cs="Arial"/>
        </w:rPr>
        <w:t xml:space="preserve"> Wykonawca zobowiązany jest do bieżącej dokumentacji koniecznej dla uzasadnienia</w:t>
      </w:r>
      <w:r w:rsidR="00C26E1A" w:rsidRPr="00652A63">
        <w:rPr>
          <w:rFonts w:ascii="Arial" w:eastAsia="Calibri" w:hAnsi="Arial" w:cs="Arial"/>
        </w:rPr>
        <w:t xml:space="preserve"> </w:t>
      </w:r>
      <w:r w:rsidR="009E1960" w:rsidRPr="00652A63">
        <w:rPr>
          <w:rFonts w:ascii="Arial" w:eastAsia="Calibri" w:hAnsi="Arial" w:cs="Arial"/>
        </w:rPr>
        <w:t>żądania zmiany</w:t>
      </w:r>
      <w:r w:rsidR="006019F8">
        <w:rPr>
          <w:rFonts w:ascii="Arial" w:eastAsia="Calibri" w:hAnsi="Arial" w:cs="Arial"/>
        </w:rPr>
        <w:t xml:space="preserve"> umowy</w:t>
      </w:r>
      <w:r w:rsidR="009E1960" w:rsidRPr="00652A63">
        <w:rPr>
          <w:rFonts w:ascii="Arial" w:eastAsia="Calibri" w:hAnsi="Arial" w:cs="Arial"/>
        </w:rPr>
        <w:t xml:space="preserve"> i przechowywania jej na Terenie budowy lub w innym miejscu wskazanym</w:t>
      </w:r>
      <w:r w:rsidR="00C26E1A" w:rsidRPr="00652A63">
        <w:rPr>
          <w:rFonts w:ascii="Arial" w:eastAsia="Calibri" w:hAnsi="Arial" w:cs="Arial"/>
        </w:rPr>
        <w:t xml:space="preserve"> </w:t>
      </w:r>
      <w:r w:rsidR="009E1960" w:rsidRPr="00652A63">
        <w:rPr>
          <w:rFonts w:ascii="Arial" w:eastAsia="Calibri" w:hAnsi="Arial" w:cs="Arial"/>
        </w:rPr>
        <w:t>przez Inspektora nadzoru inwestorskiego.</w:t>
      </w:r>
    </w:p>
    <w:p w14:paraId="37B73BED" w14:textId="77777777" w:rsidR="009E1960" w:rsidRPr="00652A63"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9</w:t>
      </w:r>
      <w:r w:rsidR="009E1960" w:rsidRPr="00652A63">
        <w:rPr>
          <w:rFonts w:ascii="Arial" w:eastAsia="Calibri" w:hAnsi="Arial" w:cs="Arial"/>
          <w:b/>
        </w:rPr>
        <w:t>.</w:t>
      </w:r>
      <w:r w:rsidR="009E1960" w:rsidRPr="00652A63">
        <w:rPr>
          <w:rFonts w:ascii="Arial" w:eastAsia="Calibri" w:hAnsi="Arial" w:cs="Arial"/>
        </w:rPr>
        <w:t xml:space="preserve"> Po otrzymaniu wniosku, o którym mowa w ust. 7, Inspektor nadzoru inwestorskiego jest</w:t>
      </w:r>
      <w:r w:rsidR="00C26E1A" w:rsidRPr="00652A63">
        <w:rPr>
          <w:rFonts w:ascii="Arial" w:eastAsia="Calibri" w:hAnsi="Arial" w:cs="Arial"/>
        </w:rPr>
        <w:t xml:space="preserve"> </w:t>
      </w:r>
      <w:r w:rsidR="009E1960" w:rsidRPr="00652A63">
        <w:rPr>
          <w:rFonts w:ascii="Arial" w:eastAsia="Calibri" w:hAnsi="Arial" w:cs="Arial"/>
        </w:rPr>
        <w:t>uprawniony, bez dokonywania oceny jego zasadności, do kontroli dokumentacji, o której</w:t>
      </w:r>
      <w:r w:rsidR="00C26E1A" w:rsidRPr="00652A63">
        <w:rPr>
          <w:rFonts w:ascii="Arial" w:eastAsia="Calibri" w:hAnsi="Arial" w:cs="Arial"/>
        </w:rPr>
        <w:t xml:space="preserve"> </w:t>
      </w:r>
      <w:r>
        <w:rPr>
          <w:rFonts w:ascii="Arial" w:eastAsia="Calibri" w:hAnsi="Arial" w:cs="Arial"/>
        </w:rPr>
        <w:t>mowa w ust. 8</w:t>
      </w:r>
      <w:r w:rsidR="009E1960" w:rsidRPr="00652A63">
        <w:rPr>
          <w:rFonts w:ascii="Arial" w:eastAsia="Calibri" w:hAnsi="Arial" w:cs="Arial"/>
        </w:rPr>
        <w:t xml:space="preserve"> i wydania Wykonawcy polecenia prowadzenia dalszej dokumentacji</w:t>
      </w:r>
      <w:r w:rsidR="00C26E1A" w:rsidRPr="00652A63">
        <w:rPr>
          <w:rFonts w:ascii="Arial" w:eastAsia="Calibri" w:hAnsi="Arial" w:cs="Arial"/>
        </w:rPr>
        <w:t xml:space="preserve"> </w:t>
      </w:r>
      <w:r w:rsidR="009E1960" w:rsidRPr="00652A63">
        <w:rPr>
          <w:rFonts w:ascii="Arial" w:eastAsia="Calibri" w:hAnsi="Arial" w:cs="Arial"/>
        </w:rPr>
        <w:t>bieżącej uzasadniającej żądanie zmiany.</w:t>
      </w:r>
    </w:p>
    <w:p w14:paraId="0B82B8C9" w14:textId="77777777" w:rsidR="00A26B6D" w:rsidRPr="00C26E1A"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10</w:t>
      </w:r>
      <w:r w:rsidR="00A26B6D" w:rsidRPr="00652A63">
        <w:rPr>
          <w:rFonts w:ascii="Arial" w:eastAsia="Calibri" w:hAnsi="Arial" w:cs="Arial"/>
          <w:b/>
        </w:rPr>
        <w:t>.</w:t>
      </w:r>
      <w:r w:rsidR="00A26B6D" w:rsidRPr="00C26E1A">
        <w:rPr>
          <w:rFonts w:ascii="Arial" w:eastAsia="Calibri" w:hAnsi="Arial" w:cs="Arial"/>
        </w:rPr>
        <w:t xml:space="preserve"> Wykonawca jest zobowiązany do okazania do wglądu Inspektorowi nadzoru inwestorskiego</w:t>
      </w:r>
      <w:r w:rsidR="00C26E1A">
        <w:rPr>
          <w:rFonts w:ascii="Arial" w:eastAsia="Calibri" w:hAnsi="Arial" w:cs="Arial"/>
        </w:rPr>
        <w:t xml:space="preserve"> </w:t>
      </w:r>
      <w:r w:rsidR="00A26B6D" w:rsidRPr="00C26E1A">
        <w:rPr>
          <w:rFonts w:ascii="Arial" w:eastAsia="Calibri" w:hAnsi="Arial" w:cs="Arial"/>
        </w:rPr>
        <w:t>dokum</w:t>
      </w:r>
      <w:r>
        <w:rPr>
          <w:rFonts w:ascii="Arial" w:eastAsia="Calibri" w:hAnsi="Arial" w:cs="Arial"/>
        </w:rPr>
        <w:t>entacji, o której mowa w ust. 8</w:t>
      </w:r>
      <w:r w:rsidR="00A26B6D" w:rsidRPr="00C26E1A">
        <w:rPr>
          <w:rFonts w:ascii="Arial" w:eastAsia="Calibri" w:hAnsi="Arial" w:cs="Arial"/>
        </w:rPr>
        <w:t xml:space="preserve"> i przedłożenia </w:t>
      </w:r>
      <w:r w:rsidR="006019F8">
        <w:rPr>
          <w:rFonts w:ascii="Arial" w:eastAsia="Calibri" w:hAnsi="Arial" w:cs="Arial"/>
        </w:rPr>
        <w:t>jej zamawiającemu i inspektorowi nadzoru</w:t>
      </w:r>
    </w:p>
    <w:p w14:paraId="30F7A7A6" w14:textId="77777777" w:rsidR="00A26B6D" w:rsidRPr="00C26E1A" w:rsidRDefault="00C12C7B" w:rsidP="005259B5">
      <w:pPr>
        <w:autoSpaceDE w:val="0"/>
        <w:autoSpaceDN w:val="0"/>
        <w:adjustRightInd w:val="0"/>
        <w:spacing w:line="276" w:lineRule="auto"/>
        <w:jc w:val="both"/>
        <w:rPr>
          <w:rFonts w:ascii="Arial" w:eastAsia="Calibri" w:hAnsi="Arial" w:cs="Arial"/>
          <w:b/>
          <w:bCs/>
        </w:rPr>
      </w:pPr>
      <w:r>
        <w:rPr>
          <w:rFonts w:ascii="Arial" w:eastAsia="Calibri" w:hAnsi="Arial" w:cs="Arial"/>
          <w:b/>
          <w:bCs/>
        </w:rPr>
        <w:t>11</w:t>
      </w:r>
      <w:r w:rsidR="00A26B6D" w:rsidRPr="00C26E1A">
        <w:rPr>
          <w:rFonts w:ascii="Arial" w:eastAsia="Calibri" w:hAnsi="Arial" w:cs="Arial"/>
          <w:b/>
          <w:bCs/>
        </w:rPr>
        <w:t>. Wszelkie zmiany Umowy są dokonywane przez umocowanych przedstawicieli</w:t>
      </w:r>
      <w:r w:rsidR="00722176">
        <w:rPr>
          <w:rFonts w:ascii="Arial" w:eastAsia="Calibri" w:hAnsi="Arial" w:cs="Arial"/>
          <w:b/>
          <w:bCs/>
        </w:rPr>
        <w:t xml:space="preserve"> </w:t>
      </w:r>
      <w:r w:rsidR="00A26B6D" w:rsidRPr="00C26E1A">
        <w:rPr>
          <w:rFonts w:ascii="Arial" w:eastAsia="Calibri" w:hAnsi="Arial" w:cs="Arial"/>
          <w:b/>
          <w:bCs/>
        </w:rPr>
        <w:t>Zamawiającego i Wykonawcy w formie pisemnej w drodze aneksu Umowy, pod</w:t>
      </w:r>
      <w:r w:rsidR="00722176">
        <w:rPr>
          <w:rFonts w:ascii="Arial" w:eastAsia="Calibri" w:hAnsi="Arial" w:cs="Arial"/>
          <w:b/>
          <w:bCs/>
        </w:rPr>
        <w:t xml:space="preserve"> </w:t>
      </w:r>
      <w:r w:rsidR="00A26B6D" w:rsidRPr="00C26E1A">
        <w:rPr>
          <w:rFonts w:ascii="Arial" w:eastAsia="Calibri" w:hAnsi="Arial" w:cs="Arial"/>
          <w:b/>
          <w:bCs/>
        </w:rPr>
        <w:t>rygorem nieważności.</w:t>
      </w:r>
    </w:p>
    <w:p w14:paraId="27E760BA" w14:textId="77777777" w:rsidR="00A26B6D" w:rsidRPr="00C26E1A"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12</w:t>
      </w:r>
      <w:r w:rsidR="00A26B6D" w:rsidRPr="006E7C28">
        <w:rPr>
          <w:rFonts w:ascii="Arial" w:eastAsia="Calibri" w:hAnsi="Arial" w:cs="Arial"/>
          <w:b/>
        </w:rPr>
        <w:t>.</w:t>
      </w:r>
      <w:r w:rsidR="00A26B6D" w:rsidRPr="00C26E1A">
        <w:rPr>
          <w:rFonts w:ascii="Arial" w:eastAsia="Calibri" w:hAnsi="Arial" w:cs="Arial"/>
        </w:rPr>
        <w:t>W razie wątpliwości, przyjmuje się, że nie stanowią istotnych zmian do Umowy i tym samym</w:t>
      </w:r>
      <w:r w:rsidR="00722176">
        <w:rPr>
          <w:rFonts w:ascii="Arial" w:eastAsia="Calibri" w:hAnsi="Arial" w:cs="Arial"/>
        </w:rPr>
        <w:t xml:space="preserve"> </w:t>
      </w:r>
      <w:r w:rsidR="00A26B6D" w:rsidRPr="00C26E1A">
        <w:rPr>
          <w:rFonts w:ascii="Arial" w:eastAsia="Calibri" w:hAnsi="Arial" w:cs="Arial"/>
        </w:rPr>
        <w:t>nie wymagają zawierania aneksu do Umowy, a jedynie pisemnego powiadomienia drugiej</w:t>
      </w:r>
      <w:r w:rsidR="00722176">
        <w:rPr>
          <w:rFonts w:ascii="Arial" w:eastAsia="Calibri" w:hAnsi="Arial" w:cs="Arial"/>
        </w:rPr>
        <w:t xml:space="preserve"> </w:t>
      </w:r>
      <w:r w:rsidR="00A26B6D" w:rsidRPr="00C26E1A">
        <w:rPr>
          <w:rFonts w:ascii="Arial" w:eastAsia="Calibri" w:hAnsi="Arial" w:cs="Arial"/>
        </w:rPr>
        <w:t>Strony, następujące zmiany:</w:t>
      </w:r>
    </w:p>
    <w:p w14:paraId="727675BE" w14:textId="77777777"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a) danych związanych z obsługą administracyjno-organizacyjną Umowy, w tym zmiany osób</w:t>
      </w:r>
      <w:r w:rsidR="00722176">
        <w:rPr>
          <w:rFonts w:ascii="Arial" w:eastAsia="Calibri" w:hAnsi="Arial" w:cs="Arial"/>
        </w:rPr>
        <w:t xml:space="preserve"> </w:t>
      </w:r>
      <w:r w:rsidRPr="00C26E1A">
        <w:rPr>
          <w:rFonts w:ascii="Arial" w:eastAsia="Calibri" w:hAnsi="Arial" w:cs="Arial"/>
        </w:rPr>
        <w:t>nadzorujących umowę;</w:t>
      </w:r>
    </w:p>
    <w:p w14:paraId="458FE060" w14:textId="77777777"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b) danych teleadresowych,</w:t>
      </w:r>
    </w:p>
    <w:p w14:paraId="3B9FA183" w14:textId="77777777" w:rsidR="00722176" w:rsidRDefault="00A26B6D" w:rsidP="005D4913">
      <w:pPr>
        <w:autoSpaceDE w:val="0"/>
        <w:autoSpaceDN w:val="0"/>
        <w:adjustRightInd w:val="0"/>
        <w:spacing w:line="276" w:lineRule="auto"/>
        <w:jc w:val="both"/>
        <w:rPr>
          <w:rFonts w:ascii="Arial" w:eastAsia="Calibri" w:hAnsi="Arial" w:cs="Arial"/>
        </w:rPr>
      </w:pPr>
      <w:r w:rsidRPr="00C26E1A">
        <w:rPr>
          <w:rFonts w:ascii="Arial" w:eastAsia="Calibri" w:hAnsi="Arial" w:cs="Arial"/>
        </w:rPr>
        <w:t>c) danych rejestrowych,</w:t>
      </w:r>
    </w:p>
    <w:p w14:paraId="7603E1DF" w14:textId="77777777" w:rsidR="005820FC" w:rsidRPr="005820FC" w:rsidRDefault="005820FC" w:rsidP="005820FC">
      <w:pPr>
        <w:autoSpaceDE w:val="0"/>
        <w:autoSpaceDN w:val="0"/>
        <w:adjustRightInd w:val="0"/>
        <w:spacing w:line="276" w:lineRule="auto"/>
        <w:jc w:val="both"/>
        <w:rPr>
          <w:rFonts w:ascii="Arial" w:eastAsia="Calibri" w:hAnsi="Arial" w:cs="Arial"/>
        </w:rPr>
      </w:pPr>
      <w:r w:rsidRPr="005820FC">
        <w:rPr>
          <w:rFonts w:ascii="Arial" w:eastAsia="Calibri" w:hAnsi="Arial" w:cs="Arial"/>
          <w:b/>
        </w:rPr>
        <w:t xml:space="preserve">13. </w:t>
      </w:r>
      <w:r w:rsidRPr="005820FC">
        <w:rPr>
          <w:rFonts w:ascii="Arial" w:eastAsia="Calibri" w:hAnsi="Arial" w:cs="Arial"/>
        </w:rPr>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w:t>
      </w:r>
    </w:p>
    <w:p w14:paraId="0DFD2C90" w14:textId="77777777" w:rsidR="005820FC" w:rsidRDefault="005820FC" w:rsidP="005820FC">
      <w:pPr>
        <w:autoSpaceDE w:val="0"/>
        <w:autoSpaceDN w:val="0"/>
        <w:adjustRightInd w:val="0"/>
        <w:spacing w:line="276" w:lineRule="auto"/>
        <w:jc w:val="both"/>
        <w:rPr>
          <w:rFonts w:ascii="Arial" w:eastAsia="Calibri" w:hAnsi="Arial" w:cs="Arial"/>
        </w:rPr>
      </w:pPr>
      <w:r w:rsidRPr="005820FC">
        <w:rPr>
          <w:rFonts w:ascii="Arial" w:eastAsia="Calibri" w:hAnsi="Arial" w:cs="Arial"/>
          <w:b/>
        </w:rPr>
        <w:t>14.</w:t>
      </w:r>
      <w:r w:rsidRPr="005820FC">
        <w:rPr>
          <w:rFonts w:ascii="Arial" w:eastAsia="Calibri" w:hAnsi="Arial" w:cs="Arial"/>
        </w:rPr>
        <w:t xml:space="preserve"> Powołanie się przez Stronę na siłę wyższą (w szczególności ewentualny rozwój pandemii COVID-19) wymaga dochowania procedur inform</w:t>
      </w:r>
      <w:r>
        <w:rPr>
          <w:rFonts w:ascii="Arial" w:eastAsia="Calibri" w:hAnsi="Arial" w:cs="Arial"/>
        </w:rPr>
        <w:t>acyjnych, o których mowa w par 10</w:t>
      </w:r>
      <w:r w:rsidRPr="005820FC">
        <w:rPr>
          <w:rFonts w:ascii="Arial" w:eastAsia="Calibri" w:hAnsi="Arial" w:cs="Arial"/>
        </w:rPr>
        <w:t xml:space="preserve"> </w:t>
      </w:r>
      <w:r>
        <w:rPr>
          <w:rFonts w:ascii="Arial" w:eastAsia="Calibri" w:hAnsi="Arial" w:cs="Arial"/>
        </w:rPr>
        <w:t xml:space="preserve"> ust. 5 </w:t>
      </w:r>
      <w:r w:rsidRPr="005820FC">
        <w:rPr>
          <w:rFonts w:ascii="Arial" w:eastAsia="Calibri" w:hAnsi="Arial" w:cs="Arial"/>
        </w:rPr>
        <w:t>umowy.</w:t>
      </w:r>
    </w:p>
    <w:p w14:paraId="44A3503A" w14:textId="77777777" w:rsidR="00C7404F"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15. W przypadku wystąpienia robót dodatkowych podstawą ich wyceny będzie:</w:t>
      </w:r>
    </w:p>
    <w:p w14:paraId="48499896" w14:textId="77777777" w:rsidR="00C7404F"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a) harmonogram rzeczowo – finansowy – w przypadku wystąpienia tego rodzaju robót w harmonogramie</w:t>
      </w:r>
    </w:p>
    <w:p w14:paraId="4A6F9253" w14:textId="77777777" w:rsidR="00C7404F" w:rsidRPr="005820FC"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b)  katalogi norm kosztorysowych (np. KNR</w:t>
      </w:r>
      <w:r w:rsidR="00CA2940">
        <w:rPr>
          <w:rFonts w:ascii="Arial" w:eastAsia="Calibri" w:hAnsi="Arial" w:cs="Arial"/>
        </w:rPr>
        <w:t xml:space="preserve">) a w przypadku braku możliwości ich zastosowania wycena indywidulana Wykonawcy. Katalogi norm będą uzupełnione o ceny i narzuty wynikające z aktualnie obowiązujących cenników (zeszytów cenowych) na dany kwartał lub kwartał poprzedni (np. </w:t>
      </w:r>
      <w:proofErr w:type="spellStart"/>
      <w:r w:rsidR="00CA2940">
        <w:rPr>
          <w:rFonts w:ascii="Arial" w:eastAsia="Calibri" w:hAnsi="Arial" w:cs="Arial"/>
        </w:rPr>
        <w:t>Sekocenbud</w:t>
      </w:r>
      <w:proofErr w:type="spellEnd"/>
      <w:r w:rsidR="00CA2940">
        <w:rPr>
          <w:rFonts w:ascii="Arial" w:eastAsia="Calibri" w:hAnsi="Arial" w:cs="Arial"/>
        </w:rPr>
        <w:t>)</w:t>
      </w:r>
    </w:p>
    <w:p w14:paraId="354D6035" w14:textId="77777777" w:rsidR="005D4913" w:rsidRPr="005D4913" w:rsidRDefault="005D4913" w:rsidP="005D4913">
      <w:pPr>
        <w:autoSpaceDE w:val="0"/>
        <w:autoSpaceDN w:val="0"/>
        <w:adjustRightInd w:val="0"/>
        <w:spacing w:line="276" w:lineRule="auto"/>
        <w:jc w:val="both"/>
        <w:rPr>
          <w:rFonts w:ascii="Arial" w:eastAsia="Calibri" w:hAnsi="Arial" w:cs="Arial"/>
        </w:rPr>
      </w:pPr>
    </w:p>
    <w:p w14:paraId="747093DD"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11</w:t>
      </w:r>
    </w:p>
    <w:p w14:paraId="1DE5717C"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Podwykonawcy </w:t>
      </w:r>
    </w:p>
    <w:p w14:paraId="063F609E" w14:textId="77777777" w:rsidR="007766AC" w:rsidRPr="00F46012" w:rsidRDefault="007766AC" w:rsidP="000C33AC">
      <w:pPr>
        <w:numPr>
          <w:ilvl w:val="0"/>
          <w:numId w:val="12"/>
        </w:numPr>
        <w:tabs>
          <w:tab w:val="num" w:pos="851"/>
        </w:tabs>
        <w:suppressAutoHyphens/>
        <w:spacing w:line="288" w:lineRule="auto"/>
        <w:ind w:left="284"/>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 xml:space="preserve">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t>
      </w:r>
      <w:r w:rsidRPr="00F46012">
        <w:rPr>
          <w:rFonts w:ascii="Arial" w:eastAsia="SimSun" w:hAnsi="Arial" w:cs="Arial"/>
          <w:bCs/>
          <w:color w:val="000000"/>
          <w:kern w:val="1"/>
          <w:lang w:eastAsia="hi-IN" w:bidi="hi-IN"/>
        </w:rPr>
        <w:lastRenderedPageBreak/>
        <w:t>wskaże osobę podwykonawcy oraz szczegółowo określi zakres prac, jaki zamierza powierzyć temu podwykonawcy.</w:t>
      </w:r>
    </w:p>
    <w:p w14:paraId="486A3436" w14:textId="77777777" w:rsidR="007766AC" w:rsidRPr="00F46012" w:rsidRDefault="007766AC" w:rsidP="00EB03F6">
      <w:pPr>
        <w:numPr>
          <w:ilvl w:val="0"/>
          <w:numId w:val="12"/>
        </w:numPr>
        <w:tabs>
          <w:tab w:val="num" w:pos="851"/>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dopuszcza możli</w:t>
      </w:r>
      <w:r w:rsidR="00742EFB">
        <w:rPr>
          <w:rFonts w:ascii="Arial" w:eastAsia="SimSun" w:hAnsi="Arial" w:cs="Arial"/>
          <w:kern w:val="1"/>
          <w:lang w:eastAsia="hi-IN" w:bidi="hi-IN"/>
        </w:rPr>
        <w:t>wość zmiany podwykonawców. Zgod</w:t>
      </w:r>
      <w:r w:rsidRPr="00F46012">
        <w:rPr>
          <w:rFonts w:ascii="Arial" w:eastAsia="SimSun" w:hAnsi="Arial" w:cs="Arial"/>
          <w:kern w:val="1"/>
          <w:lang w:eastAsia="hi-IN" w:bidi="hi-IN"/>
        </w:rPr>
        <w:t>a na zmianę podwykonawcy uzależniona będzie od zachowania wymogów określo</w:t>
      </w:r>
      <w:r w:rsidR="00E23236">
        <w:rPr>
          <w:rFonts w:ascii="Arial" w:eastAsia="SimSun" w:hAnsi="Arial" w:cs="Arial"/>
          <w:kern w:val="1"/>
          <w:lang w:eastAsia="hi-IN" w:bidi="hi-IN"/>
        </w:rPr>
        <w:t xml:space="preserve">nych w niniejszej umowie oraz </w:t>
      </w:r>
      <w:proofErr w:type="spellStart"/>
      <w:r w:rsidR="00E23236">
        <w:rPr>
          <w:rFonts w:ascii="Arial" w:eastAsia="SimSun" w:hAnsi="Arial" w:cs="Arial"/>
          <w:kern w:val="1"/>
          <w:lang w:eastAsia="hi-IN" w:bidi="hi-IN"/>
        </w:rPr>
        <w:t>s</w:t>
      </w:r>
      <w:r w:rsidRPr="00F46012">
        <w:rPr>
          <w:rFonts w:ascii="Arial" w:eastAsia="SimSun" w:hAnsi="Arial" w:cs="Arial"/>
          <w:kern w:val="1"/>
          <w:lang w:eastAsia="hi-IN" w:bidi="hi-IN"/>
        </w:rPr>
        <w:t>wz</w:t>
      </w:r>
      <w:proofErr w:type="spellEnd"/>
      <w:r w:rsidRPr="00F46012">
        <w:rPr>
          <w:rFonts w:ascii="Arial" w:eastAsia="SimSun" w:hAnsi="Arial" w:cs="Arial"/>
          <w:kern w:val="1"/>
          <w:lang w:eastAsia="hi-IN" w:bidi="hi-IN"/>
        </w:rPr>
        <w:t xml:space="preserve">. </w:t>
      </w:r>
    </w:p>
    <w:p w14:paraId="2D61D8E8" w14:textId="77777777"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Jeżeli zmiana albo rezygnacja z podwykonawcy dotyczy podmiotu, na którego zasoby wykonawca powoływał się, na z</w:t>
      </w:r>
      <w:r w:rsidR="00E23236">
        <w:rPr>
          <w:rFonts w:ascii="Arial" w:eastAsia="SimSun" w:hAnsi="Arial" w:cs="Arial"/>
          <w:kern w:val="1"/>
          <w:lang w:eastAsia="hi-IN" w:bidi="hi-IN"/>
        </w:rPr>
        <w:t>asadach określonych w art. 118</w:t>
      </w:r>
      <w:r w:rsidRPr="00F46012">
        <w:rPr>
          <w:rFonts w:ascii="Arial" w:eastAsia="SimSun" w:hAnsi="Arial" w:cs="Arial"/>
          <w:kern w:val="1"/>
          <w:lang w:eastAsia="hi-IN" w:bidi="hi-IN"/>
        </w:rPr>
        <w:t xml:space="preserve"> ustawy PZP w celu wykazania spełnienia warunków udziału</w:t>
      </w:r>
      <w:r w:rsidR="00E23236">
        <w:rPr>
          <w:rFonts w:ascii="Arial" w:eastAsia="SimSun" w:hAnsi="Arial" w:cs="Arial"/>
          <w:kern w:val="1"/>
          <w:lang w:eastAsia="hi-IN" w:bidi="hi-IN"/>
        </w:rPr>
        <w:t xml:space="preserve"> w postępowaniu określonych w </w:t>
      </w:r>
      <w:proofErr w:type="spellStart"/>
      <w:r w:rsidR="00E23236">
        <w:rPr>
          <w:rFonts w:ascii="Arial" w:eastAsia="SimSun" w:hAnsi="Arial" w:cs="Arial"/>
          <w:kern w:val="1"/>
          <w:lang w:eastAsia="hi-IN" w:bidi="hi-IN"/>
        </w:rPr>
        <w:t>s</w:t>
      </w:r>
      <w:r w:rsidRPr="00F46012">
        <w:rPr>
          <w:rFonts w:ascii="Arial" w:eastAsia="SimSun" w:hAnsi="Arial" w:cs="Arial"/>
          <w:kern w:val="1"/>
          <w:lang w:eastAsia="hi-IN" w:bidi="hi-IN"/>
        </w:rPr>
        <w:t>wz</w:t>
      </w:r>
      <w:proofErr w:type="spellEnd"/>
      <w:r w:rsidRPr="00F46012">
        <w:rPr>
          <w:rFonts w:ascii="Arial" w:eastAsia="SimSun" w:hAnsi="Arial" w:cs="Arial"/>
          <w:kern w:val="1"/>
          <w:lang w:eastAsia="hi-IN" w:bidi="hi-IN"/>
        </w:rPr>
        <w:t xml:space="preserve">, wykonawca jest obowiązany wykazać zamawiającemu, iż proponowany inny podwykonawca lub wykonawca samodzielnie spełnia je w stopniu nie mniejszym niż wymagany w trakcie postępowania o udzielenie zamówienia. </w:t>
      </w:r>
    </w:p>
    <w:p w14:paraId="1DCAF53B" w14:textId="77777777" w:rsidR="007766AC" w:rsidRPr="00F46012" w:rsidRDefault="007766AC" w:rsidP="00EB03F6">
      <w:pPr>
        <w:numPr>
          <w:ilvl w:val="0"/>
          <w:numId w:val="12"/>
        </w:numPr>
        <w:suppressAutoHyphens/>
        <w:spacing w:line="288" w:lineRule="auto"/>
        <w:ind w:left="426"/>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Wykonawca zamierzający powierzyć wykonanie zamówienia podwykonawcy  jest zobowiązany zawrzeć umowę o podwykonawstwo w formie pisemnej. </w:t>
      </w:r>
    </w:p>
    <w:p w14:paraId="0E2E8DB6" w14:textId="77777777"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podwykonawca lub dalszy podwykonawca zamierzający zawrzeć umowę o podwykonawstwo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2AFF3837" w14:textId="77777777"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Termin zapłaty wynagrodzenia podwykonawcy lub dalszemu podwykonawcy przewidziany w umowie o podwykonaw</w:t>
      </w:r>
      <w:r w:rsidR="00CA2940">
        <w:rPr>
          <w:rFonts w:ascii="Arial" w:eastAsia="SimSun" w:hAnsi="Arial" w:cs="Arial"/>
          <w:kern w:val="1"/>
          <w:lang w:eastAsia="hi-IN" w:bidi="hi-IN"/>
        </w:rPr>
        <w:t>stwo nie może być dłuższy niż 30</w:t>
      </w:r>
      <w:r w:rsidRPr="00F46012">
        <w:rPr>
          <w:rFonts w:ascii="Arial" w:eastAsia="SimSun" w:hAnsi="Arial" w:cs="Arial"/>
          <w:kern w:val="1"/>
          <w:lang w:eastAsia="hi-IN" w:bidi="hi-IN"/>
        </w:rPr>
        <w:t xml:space="preserve"> dni od dnia doręczenia wykonawcy, podwykonawcy lub dalszemu podwykonawcy faktury lub rachunku, potwierdzających wykonanie zleconej podwykonawcy lub dalszemu podwykonawcy dostawy, usługi lub roboty budowlanej.</w:t>
      </w:r>
    </w:p>
    <w:p w14:paraId="1C1C5932" w14:textId="77777777"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w terminie 14 dni zgłasza w formie pisemnej zastrzeżenia do projektu umowy o podwykonawstwo,</w:t>
      </w:r>
      <w:r w:rsidR="002236C1">
        <w:rPr>
          <w:rFonts w:ascii="Arial" w:eastAsia="SimSun" w:hAnsi="Arial" w:cs="Arial"/>
          <w:kern w:val="1"/>
          <w:lang w:eastAsia="hi-IN" w:bidi="hi-IN"/>
        </w:rPr>
        <w:t xml:space="preserve"> projektu zmian do umowy o podwykonawstwo oraz sprzeciw do umowy o podwykonawstwo</w:t>
      </w:r>
      <w:r w:rsidRPr="00F46012">
        <w:rPr>
          <w:rFonts w:ascii="Arial" w:eastAsia="SimSun" w:hAnsi="Arial" w:cs="Arial"/>
          <w:kern w:val="1"/>
          <w:lang w:eastAsia="hi-IN" w:bidi="hi-IN"/>
        </w:rPr>
        <w:t xml:space="preserve"> której przedmiotem są roboty budowlane</w:t>
      </w:r>
      <w:r w:rsidR="002236C1">
        <w:rPr>
          <w:rFonts w:ascii="Arial" w:eastAsia="SimSun" w:hAnsi="Arial" w:cs="Arial"/>
          <w:kern w:val="1"/>
          <w:lang w:eastAsia="hi-IN" w:bidi="hi-IN"/>
        </w:rPr>
        <w:t xml:space="preserve"> </w:t>
      </w:r>
      <w:r w:rsidRPr="00F46012">
        <w:rPr>
          <w:rFonts w:ascii="Arial" w:eastAsia="SimSun" w:hAnsi="Arial" w:cs="Arial"/>
          <w:kern w:val="1"/>
          <w:lang w:eastAsia="hi-IN" w:bidi="hi-IN"/>
        </w:rPr>
        <w:t>:</w:t>
      </w:r>
    </w:p>
    <w:p w14:paraId="06968405" w14:textId="77777777" w:rsidR="007766AC" w:rsidRDefault="007766AC" w:rsidP="00EB03F6">
      <w:p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1) niespełniającej wymagań określonych w </w:t>
      </w:r>
      <w:r w:rsidR="00CF1272">
        <w:rPr>
          <w:rFonts w:ascii="Arial" w:eastAsia="SimSun" w:hAnsi="Arial" w:cs="Arial"/>
          <w:kern w:val="1"/>
          <w:lang w:eastAsia="hi-IN" w:bidi="hi-IN"/>
        </w:rPr>
        <w:t>dokumentach</w:t>
      </w:r>
      <w:r w:rsidRPr="00F46012">
        <w:rPr>
          <w:rFonts w:ascii="Arial" w:eastAsia="SimSun" w:hAnsi="Arial" w:cs="Arial"/>
          <w:kern w:val="1"/>
          <w:lang w:eastAsia="hi-IN" w:bidi="hi-IN"/>
        </w:rPr>
        <w:t xml:space="preserve"> zamówienia;</w:t>
      </w:r>
    </w:p>
    <w:p w14:paraId="575377C6" w14:textId="77777777" w:rsidR="00CA2940"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2) przewiduje on termin zapłaty wynagrodzenia dłuższy niż określony w art. 464 ust. 2 ustawy PZP</w:t>
      </w:r>
    </w:p>
    <w:p w14:paraId="3826DD78" w14:textId="77777777" w:rsidR="007766AC"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3</w:t>
      </w:r>
      <w:r w:rsidR="007766AC" w:rsidRPr="00F46012">
        <w:rPr>
          <w:rFonts w:ascii="Arial" w:eastAsia="SimSun" w:hAnsi="Arial" w:cs="Arial"/>
          <w:kern w:val="1"/>
          <w:lang w:eastAsia="hi-IN" w:bidi="hi-IN"/>
        </w:rPr>
        <w:t xml:space="preserve">) </w:t>
      </w:r>
      <w:r w:rsidR="00CF1272">
        <w:rPr>
          <w:rFonts w:ascii="Arial" w:eastAsia="SimSun" w:hAnsi="Arial" w:cs="Arial"/>
          <w:kern w:val="1"/>
          <w:lang w:eastAsia="hi-IN" w:bidi="hi-IN"/>
        </w:rPr>
        <w:t>gdy zawiera ona postanowienia niezgodne z art. 463 ustawy PZP</w:t>
      </w:r>
    </w:p>
    <w:p w14:paraId="460B05B5" w14:textId="77777777" w:rsidR="007766AC" w:rsidRPr="00F46012" w:rsidRDefault="007766A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Niezgłoszenie w formie pisemnej zastrzeżeń do przedłożonego projektu umowy o podwykonawstwo</w:t>
      </w:r>
      <w:r w:rsidR="002236C1">
        <w:rPr>
          <w:rFonts w:ascii="Arial" w:eastAsia="SimSun" w:hAnsi="Arial" w:cs="Arial"/>
          <w:kern w:val="1"/>
          <w:lang w:eastAsia="hi-IN" w:bidi="hi-IN"/>
        </w:rPr>
        <w:t xml:space="preserve">, lub projektu zmian do umowy </w:t>
      </w:r>
      <w:r w:rsidRPr="00F46012">
        <w:rPr>
          <w:rFonts w:ascii="Arial" w:eastAsia="SimSun" w:hAnsi="Arial" w:cs="Arial"/>
          <w:kern w:val="1"/>
          <w:lang w:eastAsia="hi-IN" w:bidi="hi-IN"/>
        </w:rPr>
        <w:t xml:space="preserve"> w terminie 14 dni uważa się za akceptację przez zamawiającego.</w:t>
      </w:r>
    </w:p>
    <w:p w14:paraId="2FE6C4AD" w14:textId="3B6B3D78" w:rsidR="007766AC" w:rsidRDefault="007766A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C22069A" w14:textId="05EAF716" w:rsidR="009B38FC" w:rsidRDefault="009B38F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9B38FC">
        <w:rPr>
          <w:rFonts w:ascii="Arial" w:eastAsia="SimSun" w:hAnsi="Arial" w:cs="Arial"/>
          <w:kern w:val="1"/>
          <w:lang w:eastAsia="hi-IN" w:bidi="hi-IN"/>
        </w:rPr>
        <w:t xml:space="preserve">Zamawiający w terminie 14 dni, zgłasza w formie pisemnej sprzeciw do umowy o podwykonawstwo, której przedmiotem są roboty budowlane, w przypadkach, o których mowa w ust. </w:t>
      </w:r>
      <w:r>
        <w:rPr>
          <w:rFonts w:ascii="Arial" w:eastAsia="SimSun" w:hAnsi="Arial" w:cs="Arial"/>
          <w:kern w:val="1"/>
          <w:lang w:eastAsia="hi-IN" w:bidi="hi-IN"/>
        </w:rPr>
        <w:t>7</w:t>
      </w:r>
      <w:r w:rsidRPr="009B38FC">
        <w:rPr>
          <w:rFonts w:ascii="Arial" w:eastAsia="SimSun" w:hAnsi="Arial" w:cs="Arial"/>
          <w:kern w:val="1"/>
          <w:lang w:eastAsia="hi-IN" w:bidi="hi-IN"/>
        </w:rPr>
        <w:t xml:space="preserve">. Niezgłoszenie w formie pisemnej pod rygorem nieważności sprzeciwu do przedłożonej umowy o podwykonawstwo, której przedmiotem są </w:t>
      </w:r>
      <w:r w:rsidRPr="009B38FC">
        <w:rPr>
          <w:rFonts w:ascii="Arial" w:eastAsia="SimSun" w:hAnsi="Arial" w:cs="Arial"/>
          <w:kern w:val="1"/>
          <w:lang w:eastAsia="hi-IN" w:bidi="hi-IN"/>
        </w:rPr>
        <w:lastRenderedPageBreak/>
        <w:t>roboty budowlane, w terminie określonym w zdaniu poprzednim, uważa się za akceptację umowy przez Zamawiającego</w:t>
      </w:r>
    </w:p>
    <w:p w14:paraId="41388BCB" w14:textId="77777777" w:rsidR="009B38FC" w:rsidRPr="009B38FC" w:rsidRDefault="009B38FC" w:rsidP="003751E6">
      <w:pPr>
        <w:pStyle w:val="Akapitzlist"/>
        <w:numPr>
          <w:ilvl w:val="0"/>
          <w:numId w:val="12"/>
        </w:numPr>
        <w:tabs>
          <w:tab w:val="num" w:pos="426"/>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19F72D01" w14:textId="77777777" w:rsidR="009B38FC" w:rsidRDefault="009B38FC" w:rsidP="009B38FC">
      <w:pPr>
        <w:pStyle w:val="Akapitzlist"/>
        <w:numPr>
          <w:ilvl w:val="0"/>
          <w:numId w:val="12"/>
        </w:numPr>
        <w:tabs>
          <w:tab w:val="num" w:pos="567"/>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W przypadku, o którym mowa w ust. 1</w:t>
      </w:r>
      <w:r>
        <w:rPr>
          <w:rFonts w:ascii="Arial" w:eastAsia="SimSun" w:hAnsi="Arial" w:cs="Arial"/>
          <w:kern w:val="1"/>
          <w:sz w:val="24"/>
          <w:szCs w:val="24"/>
          <w:lang w:eastAsia="hi-IN" w:bidi="hi-IN"/>
        </w:rPr>
        <w:t>1</w:t>
      </w:r>
      <w:r w:rsidRPr="009B38FC">
        <w:rPr>
          <w:rFonts w:ascii="Arial" w:eastAsia="SimSun" w:hAnsi="Arial" w:cs="Arial"/>
          <w:kern w:val="1"/>
          <w:sz w:val="24"/>
          <w:szCs w:val="24"/>
          <w:lang w:eastAsia="hi-IN" w:bidi="hi-IN"/>
        </w:rPr>
        <w:t>, jeżeli termin zapłaty wynagrodzenia jest dłuższy niż 30 dni od dnia doręczenia Wykonawcy, podwykonawcy lub dalszemu podwykonawcy faktury lub rachunku, potwierdzających wykonanie zleconej dostawy lub usługi, Zamawiający poinformuje o tym Wykonawcę i wezwie go do doprowadzenia do zmiany tej umowy w terminie 7 dni, pod rygorem wystąpienia o zapłatę kary umownej.</w:t>
      </w:r>
    </w:p>
    <w:p w14:paraId="4D50FA7A" w14:textId="39DACCFF" w:rsidR="009B38FC" w:rsidRPr="009B38FC" w:rsidRDefault="009B38FC" w:rsidP="003751E6">
      <w:pPr>
        <w:pStyle w:val="Akapitzlist"/>
        <w:numPr>
          <w:ilvl w:val="0"/>
          <w:numId w:val="12"/>
        </w:numPr>
        <w:tabs>
          <w:tab w:val="num" w:pos="567"/>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 xml:space="preserve">Przepisy ustępów powyższych stosuje się odpowiednio do zmian umowy o podwykonawstwo. </w:t>
      </w:r>
    </w:p>
    <w:p w14:paraId="2215C2A3" w14:textId="77777777" w:rsidR="009B38FC" w:rsidRPr="00F46012" w:rsidDel="007D526F" w:rsidRDefault="009B38FC" w:rsidP="009B38FC">
      <w:pPr>
        <w:tabs>
          <w:tab w:val="left" w:pos="426"/>
        </w:tabs>
        <w:suppressAutoHyphens/>
        <w:spacing w:line="288" w:lineRule="auto"/>
        <w:ind w:left="426"/>
        <w:jc w:val="both"/>
        <w:rPr>
          <w:del w:id="4" w:author="Jakub Lorenz" w:date="2021-08-20T01:02:00Z"/>
          <w:rFonts w:ascii="Arial" w:eastAsia="SimSun" w:hAnsi="Arial" w:cs="Arial"/>
          <w:kern w:val="1"/>
          <w:lang w:eastAsia="hi-IN" w:bidi="hi-IN"/>
        </w:rPr>
      </w:pPr>
    </w:p>
    <w:p w14:paraId="4313E51C" w14:textId="77777777" w:rsidR="007766AC" w:rsidRPr="00F46012" w:rsidRDefault="007766AC" w:rsidP="00EB03F6">
      <w:pPr>
        <w:suppressAutoHyphens/>
        <w:spacing w:line="288" w:lineRule="auto"/>
        <w:ind w:left="426"/>
        <w:jc w:val="both"/>
        <w:rPr>
          <w:rFonts w:ascii="Arial" w:hAnsi="Arial" w:cs="Arial"/>
          <w:kern w:val="1"/>
          <w:lang w:eastAsia="hi-IN" w:bidi="hi-IN"/>
        </w:rPr>
      </w:pPr>
    </w:p>
    <w:p w14:paraId="6D4928DA" w14:textId="77777777"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12</w:t>
      </w:r>
    </w:p>
    <w:p w14:paraId="2AB1308D" w14:textId="77777777"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Wymagania dotyczące zatrudniania na podstawie </w:t>
      </w:r>
      <w:r w:rsidR="00882247">
        <w:rPr>
          <w:rFonts w:ascii="Arial" w:eastAsia="SimSun" w:hAnsi="Arial" w:cs="Arial"/>
          <w:b/>
          <w:bCs/>
          <w:color w:val="000000"/>
          <w:kern w:val="1"/>
          <w:lang w:eastAsia="hi-IN" w:bidi="hi-IN"/>
        </w:rPr>
        <w:t>stosunku pracy</w:t>
      </w:r>
      <w:r w:rsidRPr="00F46012">
        <w:rPr>
          <w:rFonts w:ascii="Arial" w:eastAsia="SimSun" w:hAnsi="Arial" w:cs="Arial"/>
          <w:b/>
          <w:bCs/>
          <w:color w:val="000000"/>
          <w:kern w:val="1"/>
          <w:lang w:eastAsia="hi-IN" w:bidi="hi-IN"/>
        </w:rPr>
        <w:t xml:space="preserve"> </w:t>
      </w:r>
    </w:p>
    <w:p w14:paraId="6AA066B7" w14:textId="4E619359" w:rsidR="007766AC" w:rsidRPr="00F46012" w:rsidRDefault="00915056" w:rsidP="00EB03F6">
      <w:pPr>
        <w:numPr>
          <w:ilvl w:val="0"/>
          <w:numId w:val="18"/>
        </w:numPr>
        <w:suppressAutoHyphens/>
        <w:spacing w:line="288" w:lineRule="auto"/>
        <w:ind w:left="426"/>
        <w:jc w:val="both"/>
        <w:rPr>
          <w:rFonts w:ascii="Arial" w:eastAsia="SimSun" w:hAnsi="Arial" w:cs="Arial"/>
          <w:bCs/>
          <w:kern w:val="1"/>
          <w:lang w:eastAsia="hi-IN" w:bidi="hi-IN"/>
        </w:rPr>
      </w:pPr>
      <w:r>
        <w:rPr>
          <w:rFonts w:ascii="Arial" w:eastAsia="SimSun" w:hAnsi="Arial" w:cs="Arial"/>
          <w:bCs/>
          <w:kern w:val="1"/>
          <w:lang w:eastAsia="hi-IN" w:bidi="hi-IN"/>
        </w:rPr>
        <w:t>Stosownie do dyspozycji art. 95 ust. 1</w:t>
      </w:r>
      <w:r w:rsidR="007766AC" w:rsidRPr="00F46012">
        <w:rPr>
          <w:rFonts w:ascii="Arial" w:eastAsia="SimSun" w:hAnsi="Arial" w:cs="Arial"/>
          <w:bCs/>
          <w:kern w:val="1"/>
          <w:lang w:eastAsia="hi-IN" w:bidi="hi-IN"/>
        </w:rPr>
        <w:t xml:space="preserve"> Zamawiający wymaga</w:t>
      </w:r>
      <w:r w:rsidR="007D526F" w:rsidRPr="007D526F">
        <w:t xml:space="preserve"> </w:t>
      </w:r>
      <w:r w:rsidR="007D526F" w:rsidRPr="007D526F">
        <w:rPr>
          <w:rFonts w:ascii="Arial" w:eastAsia="SimSun" w:hAnsi="Arial" w:cs="Arial"/>
          <w:bCs/>
          <w:kern w:val="1"/>
          <w:lang w:eastAsia="hi-IN" w:bidi="hi-IN"/>
        </w:rPr>
        <w:t xml:space="preserve">zatrudnienia przez wykonawcę lub podwykonawcę na podstawie umowy o pracę osób wykonujących czynności wchodzące w skład przedmiotu zamówienia polegające na wykonywaniu prac przez pracowników fizycznych oraz operatorów sprzętu (prowadzących maszyny i pojazdy wykorzystywane przy realizacji zamówienia) jeżeli wykonanie tych czynności polega na wykonywaniu pracy w sposób określony w art. 22 § 1 ustawy z dnia 26 czerwca 1974 r. - Kodeks pracy (tekst jedn.: Dz. U. z 2020 r. poz. 1320 z </w:t>
      </w:r>
      <w:proofErr w:type="spellStart"/>
      <w:r w:rsidR="007D526F" w:rsidRPr="007D526F">
        <w:rPr>
          <w:rFonts w:ascii="Arial" w:eastAsia="SimSun" w:hAnsi="Arial" w:cs="Arial"/>
          <w:bCs/>
          <w:kern w:val="1"/>
          <w:lang w:eastAsia="hi-IN" w:bidi="hi-IN"/>
        </w:rPr>
        <w:t>późn</w:t>
      </w:r>
      <w:proofErr w:type="spellEnd"/>
      <w:r w:rsidR="007D526F" w:rsidRPr="007D526F">
        <w:rPr>
          <w:rFonts w:ascii="Arial" w:eastAsia="SimSun" w:hAnsi="Arial" w:cs="Arial"/>
          <w:bCs/>
          <w:kern w:val="1"/>
          <w:lang w:eastAsia="hi-IN" w:bidi="hi-IN"/>
        </w:rPr>
        <w:t>. zm.)</w:t>
      </w:r>
      <w:r w:rsidR="007D526F">
        <w:rPr>
          <w:rFonts w:ascii="Arial" w:eastAsia="SimSun" w:hAnsi="Arial" w:cs="Arial"/>
          <w:bCs/>
          <w:kern w:val="1"/>
          <w:lang w:eastAsia="hi-IN" w:bidi="hi-IN"/>
        </w:rPr>
        <w:t>.</w:t>
      </w:r>
      <w:r w:rsidR="007766AC" w:rsidRPr="00F46012">
        <w:rPr>
          <w:rFonts w:ascii="Arial" w:eastAsia="SimSun" w:hAnsi="Arial" w:cs="Arial"/>
          <w:bCs/>
          <w:kern w:val="1"/>
          <w:lang w:eastAsia="hi-IN" w:bidi="hi-IN"/>
        </w:rPr>
        <w:t xml:space="preserve"> </w:t>
      </w:r>
    </w:p>
    <w:p w14:paraId="26915DFD" w14:textId="77777777"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obowiązany jest przedłożyć Zamawiającemu</w:t>
      </w:r>
      <w:r w:rsidR="00F204C4">
        <w:rPr>
          <w:rFonts w:ascii="Arial" w:eastAsia="SimSun" w:hAnsi="Arial" w:cs="Arial"/>
          <w:kern w:val="1"/>
          <w:lang w:eastAsia="hi-IN" w:bidi="hi-IN"/>
        </w:rPr>
        <w:t xml:space="preserve"> </w:t>
      </w:r>
      <w:r w:rsidR="00882247">
        <w:rPr>
          <w:rFonts w:ascii="Arial" w:eastAsia="SimSun" w:hAnsi="Arial" w:cs="Arial"/>
          <w:kern w:val="1"/>
          <w:lang w:eastAsia="hi-IN" w:bidi="hi-IN"/>
        </w:rPr>
        <w:t>na każde żądanie</w:t>
      </w:r>
      <w:r w:rsidRPr="00F46012">
        <w:rPr>
          <w:rFonts w:ascii="Arial" w:eastAsia="SimSun" w:hAnsi="Arial" w:cs="Arial"/>
          <w:kern w:val="1"/>
          <w:lang w:eastAsia="hi-IN" w:bidi="hi-IN"/>
        </w:rPr>
        <w:t xml:space="preserve">, następujące dokumenty: </w:t>
      </w:r>
    </w:p>
    <w:p w14:paraId="31CF6EC7" w14:textId="77777777" w:rsidR="007766AC" w:rsidRDefault="007766AC"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sidRPr="00F46012">
        <w:rPr>
          <w:rFonts w:ascii="Arial" w:eastAsia="SimSun" w:hAnsi="Arial" w:cs="Arial"/>
          <w:kern w:val="1"/>
          <w:sz w:val="24"/>
          <w:szCs w:val="24"/>
          <w:lang w:eastAsia="hi-IN" w:bidi="hi-IN"/>
        </w:rPr>
        <w:t>oświadczenie Wykonawcy o zatrudnieniu osób na podstawie umowy o pracę w rozumieniu Kodeksu pracy</w:t>
      </w:r>
      <w:r w:rsidR="005259B5">
        <w:rPr>
          <w:rFonts w:ascii="Arial" w:eastAsia="SimSun" w:hAnsi="Arial" w:cs="Arial"/>
          <w:kern w:val="1"/>
          <w:sz w:val="24"/>
          <w:szCs w:val="24"/>
          <w:lang w:eastAsia="hi-IN" w:bidi="hi-IN"/>
        </w:rPr>
        <w:t xml:space="preserve"> jeżeli są to inne osoby niż podane w wyk</w:t>
      </w:r>
      <w:r w:rsidR="00F204C4">
        <w:rPr>
          <w:rFonts w:ascii="Arial" w:eastAsia="SimSun" w:hAnsi="Arial" w:cs="Arial"/>
          <w:kern w:val="1"/>
          <w:sz w:val="24"/>
          <w:szCs w:val="24"/>
          <w:lang w:eastAsia="hi-IN" w:bidi="hi-IN"/>
        </w:rPr>
        <w:t>azie osób ( załącznik nr 8 do S</w:t>
      </w:r>
      <w:r w:rsidR="005259B5">
        <w:rPr>
          <w:rFonts w:ascii="Arial" w:eastAsia="SimSun" w:hAnsi="Arial" w:cs="Arial"/>
          <w:kern w:val="1"/>
          <w:sz w:val="24"/>
          <w:szCs w:val="24"/>
          <w:lang w:eastAsia="hi-IN" w:bidi="hi-IN"/>
        </w:rPr>
        <w:t>WZ)</w:t>
      </w:r>
    </w:p>
    <w:p w14:paraId="7DD9A726" w14:textId="77777777" w:rsidR="005259B5" w:rsidRPr="00F46012" w:rsidRDefault="00682715"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dokumenty p</w:t>
      </w:r>
      <w:r w:rsidR="00D23BE2">
        <w:rPr>
          <w:rFonts w:ascii="Arial" w:eastAsia="SimSun" w:hAnsi="Arial" w:cs="Arial"/>
          <w:kern w:val="1"/>
          <w:sz w:val="24"/>
          <w:szCs w:val="24"/>
          <w:lang w:eastAsia="hi-IN" w:bidi="hi-IN"/>
        </w:rPr>
        <w:t xml:space="preserve">otwierdzające zatrudnienie osób, o których mowa </w:t>
      </w:r>
      <w:r>
        <w:rPr>
          <w:rFonts w:ascii="Arial" w:eastAsia="SimSun" w:hAnsi="Arial" w:cs="Arial"/>
          <w:kern w:val="1"/>
          <w:sz w:val="24"/>
          <w:szCs w:val="24"/>
          <w:lang w:eastAsia="hi-IN" w:bidi="hi-IN"/>
        </w:rPr>
        <w:t xml:space="preserve">w ust. 1  na podstawie umowy o pracę w formie kopii zawartych umów o pracę z </w:t>
      </w:r>
      <w:proofErr w:type="spellStart"/>
      <w:r>
        <w:rPr>
          <w:rFonts w:ascii="Arial" w:eastAsia="SimSun" w:hAnsi="Arial" w:cs="Arial"/>
          <w:kern w:val="1"/>
          <w:sz w:val="24"/>
          <w:szCs w:val="24"/>
          <w:lang w:eastAsia="hi-IN" w:bidi="hi-IN"/>
        </w:rPr>
        <w:t>anonimizacją</w:t>
      </w:r>
      <w:proofErr w:type="spellEnd"/>
      <w:r>
        <w:rPr>
          <w:rFonts w:ascii="Arial" w:eastAsia="SimSun" w:hAnsi="Arial" w:cs="Arial"/>
          <w:kern w:val="1"/>
          <w:sz w:val="24"/>
          <w:szCs w:val="24"/>
          <w:lang w:eastAsia="hi-IN" w:bidi="hi-IN"/>
        </w:rPr>
        <w:t xml:space="preserve"> danych osobowych</w:t>
      </w:r>
    </w:p>
    <w:p w14:paraId="21EE5B5C" w14:textId="77777777"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Oświadczenie o którym mowa w pkt 2a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w:t>
      </w:r>
    </w:p>
    <w:p w14:paraId="5033AA51" w14:textId="77777777"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Jeżeli pracodawcą osób wykonujących czynności, do których odnosi się obowiązek zatrudnienia jest podwykonawca - oświadczenie o którym mowa w</w:t>
      </w:r>
      <w:r w:rsidR="00D66E5C">
        <w:rPr>
          <w:rFonts w:ascii="Arial" w:eastAsia="SimSun" w:hAnsi="Arial" w:cs="Arial"/>
          <w:kern w:val="1"/>
          <w:lang w:eastAsia="hi-IN" w:bidi="hi-IN"/>
        </w:rPr>
        <w:t xml:space="preserve"> ust. 2 pkt </w:t>
      </w:r>
      <w:r w:rsidRPr="00F46012">
        <w:rPr>
          <w:rFonts w:ascii="Arial" w:eastAsia="SimSun" w:hAnsi="Arial" w:cs="Arial"/>
          <w:kern w:val="1"/>
          <w:lang w:eastAsia="hi-IN" w:bidi="hi-IN"/>
        </w:rPr>
        <w:t>a składa podwykonawca.</w:t>
      </w:r>
    </w:p>
    <w:p w14:paraId="6919D3B8" w14:textId="77777777" w:rsidR="007766AC" w:rsidRPr="00F46012" w:rsidRDefault="007766AC" w:rsidP="00EB03F6">
      <w:pPr>
        <w:numPr>
          <w:ilvl w:val="0"/>
          <w:numId w:val="18"/>
        </w:numPr>
        <w:tabs>
          <w:tab w:val="left" w:pos="284"/>
        </w:tabs>
        <w:suppressAutoHyphens/>
        <w:spacing w:line="288" w:lineRule="auto"/>
        <w:ind w:left="426"/>
        <w:jc w:val="both"/>
        <w:rPr>
          <w:rFonts w:ascii="Arial" w:hAnsi="Arial" w:cs="Arial"/>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W celu kontroli przestrzegania postanowień umowy przez Wykonawcę przedstawiciel Zamawiającego uprawniony jest w każdym czasie do weryfikacji tożsamości Personelu Wykonawcy uczestniczącego w realizacji przedmiotu umowy.</w:t>
      </w:r>
    </w:p>
    <w:p w14:paraId="1EDC2212" w14:textId="77777777" w:rsidR="007766AC" w:rsidRPr="00F46012" w:rsidRDefault="007766AC" w:rsidP="00EB03F6">
      <w:pPr>
        <w:numPr>
          <w:ilvl w:val="0"/>
          <w:numId w:val="18"/>
        </w:numPr>
        <w:tabs>
          <w:tab w:val="left" w:pos="284"/>
        </w:tabs>
        <w:suppressAutoHyphens/>
        <w:spacing w:line="288" w:lineRule="auto"/>
        <w:ind w:left="426"/>
        <w:jc w:val="both"/>
        <w:rPr>
          <w:rFonts w:ascii="Arial" w:hAnsi="Arial" w:cs="Arial"/>
          <w:b/>
          <w:bCs/>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Zamawiający dopuszcza możliwość zmiany osób, przy pomocy, których Wykonawca świadczyć będzie przedmiot umowy, na inne posiadające co najmniej taką samą wiedzę, doświadcz</w:t>
      </w:r>
      <w:r w:rsidR="00D66E5C">
        <w:rPr>
          <w:rFonts w:ascii="Arial" w:hAnsi="Arial" w:cs="Arial"/>
          <w:color w:val="000000"/>
          <w:kern w:val="1"/>
          <w:lang w:eastAsia="hi-IN" w:bidi="hi-IN"/>
        </w:rPr>
        <w:t xml:space="preserve">enie i kwalifikacje opisane w </w:t>
      </w:r>
      <w:proofErr w:type="spellStart"/>
      <w:r w:rsidR="00D66E5C">
        <w:rPr>
          <w:rFonts w:ascii="Arial" w:hAnsi="Arial" w:cs="Arial"/>
          <w:color w:val="000000"/>
          <w:kern w:val="1"/>
          <w:lang w:eastAsia="hi-IN" w:bidi="hi-IN"/>
        </w:rPr>
        <w:t>s</w:t>
      </w:r>
      <w:r w:rsidRPr="00F46012">
        <w:rPr>
          <w:rFonts w:ascii="Arial" w:hAnsi="Arial" w:cs="Arial"/>
          <w:color w:val="000000"/>
          <w:kern w:val="1"/>
          <w:lang w:eastAsia="hi-IN" w:bidi="hi-IN"/>
        </w:rPr>
        <w:t>wz</w:t>
      </w:r>
      <w:proofErr w:type="spellEnd"/>
      <w:r w:rsidRPr="00F46012">
        <w:rPr>
          <w:rFonts w:ascii="Arial" w:hAnsi="Arial" w:cs="Arial"/>
          <w:color w:val="000000"/>
          <w:kern w:val="1"/>
          <w:lang w:eastAsia="hi-IN" w:bidi="hi-IN"/>
        </w:rPr>
        <w:t xml:space="preserve"> z zachowaniem wymogów dotyczących zatrudniania na podstawie </w:t>
      </w:r>
      <w:r w:rsidR="00882247">
        <w:rPr>
          <w:rFonts w:ascii="Arial" w:hAnsi="Arial" w:cs="Arial"/>
          <w:color w:val="000000"/>
          <w:kern w:val="1"/>
          <w:lang w:eastAsia="hi-IN" w:bidi="hi-IN"/>
        </w:rPr>
        <w:t>stosunku pracy</w:t>
      </w:r>
      <w:r w:rsidRPr="00F46012">
        <w:rPr>
          <w:rFonts w:ascii="Arial" w:hAnsi="Arial" w:cs="Arial"/>
          <w:color w:val="000000"/>
          <w:kern w:val="1"/>
          <w:lang w:eastAsia="hi-IN" w:bidi="hi-IN"/>
        </w:rPr>
        <w:t>. O planowanej zmianie osób, przy pomocy których Wykonawca wykonuje Przedmiot Umowy, Wykonawca zobowiązany jest niezwłocznie powiadomić Zamawiającego na piśmie przed dopuszczeniem tych osób do wykonywania prac.</w:t>
      </w:r>
    </w:p>
    <w:p w14:paraId="7E13D969" w14:textId="77777777" w:rsidR="007766AC" w:rsidRPr="00F46012" w:rsidRDefault="007766AC" w:rsidP="007766AC">
      <w:pPr>
        <w:tabs>
          <w:tab w:val="left" w:pos="709"/>
        </w:tabs>
        <w:suppressAutoHyphens/>
        <w:spacing w:line="288" w:lineRule="auto"/>
        <w:ind w:left="720"/>
        <w:jc w:val="both"/>
        <w:rPr>
          <w:rFonts w:ascii="Arial" w:hAnsi="Arial" w:cs="Arial"/>
          <w:b/>
          <w:bCs/>
          <w:color w:val="000000"/>
          <w:kern w:val="1"/>
          <w:lang w:eastAsia="hi-IN" w:bidi="hi-IN"/>
        </w:rPr>
      </w:pPr>
    </w:p>
    <w:p w14:paraId="5A889F48"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13</w:t>
      </w:r>
    </w:p>
    <w:p w14:paraId="46537D06" w14:textId="77777777" w:rsidR="007766AC" w:rsidRPr="00F46012" w:rsidRDefault="007766AC" w:rsidP="007766AC">
      <w:pPr>
        <w:tabs>
          <w:tab w:val="left" w:pos="709"/>
        </w:tabs>
        <w:suppressAutoHyphens/>
        <w:spacing w:line="288" w:lineRule="auto"/>
        <w:jc w:val="center"/>
        <w:rPr>
          <w:rFonts w:ascii="Arial" w:hAnsi="Arial" w:cs="Arial"/>
          <w:b/>
          <w:bCs/>
          <w:color w:val="000000"/>
          <w:kern w:val="1"/>
          <w:lang w:eastAsia="hi-IN" w:bidi="hi-IN"/>
        </w:rPr>
      </w:pPr>
      <w:r w:rsidRPr="00F46012">
        <w:rPr>
          <w:rFonts w:ascii="Arial" w:hAnsi="Arial" w:cs="Arial"/>
          <w:b/>
          <w:bCs/>
          <w:color w:val="000000"/>
          <w:kern w:val="1"/>
          <w:lang w:eastAsia="hi-IN" w:bidi="hi-IN"/>
        </w:rPr>
        <w:t xml:space="preserve">Zabezpieczenie należytego wykonania umowy </w:t>
      </w:r>
    </w:p>
    <w:p w14:paraId="0BF0304A" w14:textId="77777777" w:rsidR="007766AC" w:rsidRPr="00F46012" w:rsidRDefault="007766AC" w:rsidP="007766AC">
      <w:pPr>
        <w:pStyle w:val="Akapitzlist"/>
        <w:numPr>
          <w:ilvl w:val="0"/>
          <w:numId w:val="28"/>
        </w:numPr>
        <w:spacing w:after="0" w:line="276" w:lineRule="auto"/>
        <w:ind w:left="284" w:hanging="284"/>
        <w:jc w:val="both"/>
        <w:rPr>
          <w:rFonts w:ascii="Arial" w:hAnsi="Arial" w:cs="Arial"/>
          <w:sz w:val="24"/>
          <w:szCs w:val="24"/>
        </w:rPr>
      </w:pPr>
      <w:r w:rsidRPr="00F46012">
        <w:rPr>
          <w:rFonts w:ascii="Arial" w:hAnsi="Arial" w:cs="Arial"/>
          <w:sz w:val="24"/>
          <w:szCs w:val="24"/>
        </w:rPr>
        <w:t xml:space="preserve">Wykonawca wnosi zabezpieczenie należytego wykonania umowy </w:t>
      </w:r>
      <w:r w:rsidR="00D66E5C">
        <w:rPr>
          <w:rFonts w:ascii="Arial" w:hAnsi="Arial" w:cs="Arial"/>
          <w:b/>
          <w:sz w:val="24"/>
          <w:szCs w:val="24"/>
        </w:rPr>
        <w:t>w wysokości 5</w:t>
      </w:r>
      <w:r w:rsidRPr="00F46012">
        <w:rPr>
          <w:rFonts w:ascii="Arial" w:hAnsi="Arial" w:cs="Arial"/>
          <w:b/>
          <w:sz w:val="24"/>
          <w:szCs w:val="24"/>
        </w:rPr>
        <w:t>% ceny oferty</w:t>
      </w:r>
      <w:r w:rsidRPr="00F46012">
        <w:rPr>
          <w:rFonts w:ascii="Arial" w:hAnsi="Arial" w:cs="Arial"/>
          <w:sz w:val="24"/>
          <w:szCs w:val="24"/>
        </w:rPr>
        <w:t xml:space="preserve"> </w:t>
      </w:r>
      <w:r w:rsidRPr="00F46012">
        <w:rPr>
          <w:rFonts w:ascii="Arial" w:hAnsi="Arial" w:cs="Arial"/>
          <w:b/>
          <w:sz w:val="24"/>
          <w:szCs w:val="24"/>
        </w:rPr>
        <w:t>brutto</w:t>
      </w:r>
      <w:r w:rsidRPr="00F46012">
        <w:rPr>
          <w:rFonts w:ascii="Arial" w:hAnsi="Arial" w:cs="Arial"/>
          <w:sz w:val="24"/>
          <w:szCs w:val="24"/>
        </w:rPr>
        <w:t xml:space="preserve">, co stanowi kwotę w wysokości: </w:t>
      </w:r>
      <w:r w:rsidRPr="00F46012">
        <w:rPr>
          <w:rFonts w:ascii="Arial" w:hAnsi="Arial" w:cs="Arial"/>
          <w:b/>
          <w:sz w:val="24"/>
          <w:szCs w:val="24"/>
        </w:rPr>
        <w:t>…………………………. zł</w:t>
      </w:r>
    </w:p>
    <w:p w14:paraId="187949F2" w14:textId="77777777" w:rsidR="007766AC" w:rsidRPr="00F46012" w:rsidRDefault="007766AC" w:rsidP="007766AC">
      <w:pPr>
        <w:pStyle w:val="Akapitzlist"/>
        <w:spacing w:after="80" w:line="276" w:lineRule="auto"/>
        <w:ind w:left="284"/>
        <w:contextualSpacing w:val="0"/>
        <w:rPr>
          <w:rFonts w:ascii="Arial" w:hAnsi="Arial" w:cs="Arial"/>
          <w:sz w:val="24"/>
          <w:szCs w:val="24"/>
        </w:rPr>
      </w:pPr>
      <w:r w:rsidRPr="00F46012">
        <w:rPr>
          <w:rFonts w:ascii="Arial" w:hAnsi="Arial" w:cs="Arial"/>
          <w:sz w:val="24"/>
          <w:szCs w:val="24"/>
        </w:rPr>
        <w:t xml:space="preserve">słownie złotych: ………………………………………………………………………………………..  </w:t>
      </w:r>
    </w:p>
    <w:p w14:paraId="00169233" w14:textId="77777777" w:rsidR="007766AC" w:rsidRPr="00F46012" w:rsidRDefault="007946D9"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Pr>
          <w:rFonts w:ascii="Arial" w:hAnsi="Arial" w:cs="Arial"/>
          <w:sz w:val="24"/>
          <w:szCs w:val="24"/>
        </w:rPr>
        <w:t xml:space="preserve">Zabezpieczenie </w:t>
      </w:r>
      <w:r w:rsidR="007766AC" w:rsidRPr="00F46012">
        <w:rPr>
          <w:rFonts w:ascii="Arial" w:hAnsi="Arial" w:cs="Arial"/>
          <w:sz w:val="24"/>
          <w:szCs w:val="24"/>
        </w:rPr>
        <w:t xml:space="preserve"> wniesion</w:t>
      </w:r>
      <w:r>
        <w:rPr>
          <w:rFonts w:ascii="Arial" w:hAnsi="Arial" w:cs="Arial"/>
          <w:sz w:val="24"/>
          <w:szCs w:val="24"/>
        </w:rPr>
        <w:t>o</w:t>
      </w:r>
      <w:r w:rsidR="007766AC" w:rsidRPr="00F46012">
        <w:rPr>
          <w:rFonts w:ascii="Arial" w:hAnsi="Arial" w:cs="Arial"/>
          <w:sz w:val="24"/>
          <w:szCs w:val="24"/>
        </w:rPr>
        <w:t xml:space="preserve"> w formie: </w:t>
      </w:r>
      <w:r>
        <w:rPr>
          <w:rFonts w:ascii="Arial" w:hAnsi="Arial" w:cs="Arial"/>
          <w:b/>
          <w:sz w:val="24"/>
          <w:szCs w:val="24"/>
        </w:rPr>
        <w:t>………………………..…………………………</w:t>
      </w:r>
      <w:r w:rsidR="007766AC" w:rsidRPr="00F46012">
        <w:rPr>
          <w:rFonts w:ascii="Arial" w:hAnsi="Arial" w:cs="Arial"/>
          <w:b/>
          <w:sz w:val="24"/>
          <w:szCs w:val="24"/>
        </w:rPr>
        <w:t xml:space="preserve"> </w:t>
      </w:r>
    </w:p>
    <w:p w14:paraId="58A82BAD" w14:textId="77777777" w:rsidR="007D526F" w:rsidRPr="007D526F" w:rsidRDefault="007D526F" w:rsidP="003751E6">
      <w:pPr>
        <w:pStyle w:val="Akapitzlist"/>
        <w:numPr>
          <w:ilvl w:val="0"/>
          <w:numId w:val="28"/>
        </w:numPr>
        <w:ind w:left="284" w:hanging="284"/>
        <w:rPr>
          <w:rFonts w:ascii="Arial" w:hAnsi="Arial" w:cs="Arial"/>
          <w:sz w:val="24"/>
          <w:szCs w:val="24"/>
        </w:rPr>
      </w:pPr>
      <w:r w:rsidRPr="007D526F">
        <w:rPr>
          <w:rFonts w:ascii="Arial" w:hAnsi="Arial" w:cs="Arial"/>
          <w:sz w:val="24"/>
          <w:szCs w:val="24"/>
        </w:rPr>
        <w:t xml:space="preserve">Zabezpieczenie służy zabezpieczeniu zapłaty roszczeń z tytułu niewykonania lub nienależytego wykonania Przedmiotu Umowy. </w:t>
      </w:r>
    </w:p>
    <w:p w14:paraId="1DF86994" w14:textId="106052AC" w:rsidR="007766AC" w:rsidRPr="007D526F" w:rsidRDefault="007766AC" w:rsidP="007D526F">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7D526F">
        <w:rPr>
          <w:rFonts w:ascii="Arial" w:hAnsi="Arial" w:cs="Arial"/>
          <w:sz w:val="24"/>
          <w:szCs w:val="24"/>
        </w:rPr>
        <w:t>W przypadku stwierdzenia, że roboty objęte umową zostały</w:t>
      </w:r>
      <w:r w:rsidR="00682715" w:rsidRPr="007D526F">
        <w:rPr>
          <w:rFonts w:ascii="Arial" w:hAnsi="Arial" w:cs="Arial"/>
          <w:sz w:val="24"/>
          <w:szCs w:val="24"/>
        </w:rPr>
        <w:t xml:space="preserve"> wykonane w sposób należyty - </w:t>
      </w:r>
      <w:r w:rsidRPr="007D526F">
        <w:rPr>
          <w:rFonts w:ascii="Arial" w:hAnsi="Arial" w:cs="Arial"/>
          <w:sz w:val="24"/>
          <w:szCs w:val="24"/>
        </w:rPr>
        <w:t xml:space="preserve">70%  zabezpieczenia zostanie zwrócone lub zwolnione w ciągu 30 dni po  odbiorze końcowym całego przedmiotu umowy, potwierdzającym jego należyte wykonanie.  </w:t>
      </w:r>
      <w:r w:rsidRPr="007D526F">
        <w:rPr>
          <w:rFonts w:ascii="Arial" w:hAnsi="Arial" w:cs="Arial"/>
          <w:b/>
          <w:sz w:val="24"/>
          <w:szCs w:val="24"/>
        </w:rPr>
        <w:t xml:space="preserve">Pozostała część, tj. 30%, zostanie zwrócona lub zwolniona w ciągu 15 dni po upływie okresu gwarancji </w:t>
      </w:r>
      <w:r w:rsidR="007D526F" w:rsidRPr="007D526F">
        <w:rPr>
          <w:rFonts w:ascii="Arial" w:hAnsi="Arial" w:cs="Arial"/>
          <w:b/>
          <w:sz w:val="24"/>
          <w:szCs w:val="24"/>
        </w:rPr>
        <w:t xml:space="preserve">lub rękojmi </w:t>
      </w:r>
      <w:r w:rsidRPr="007D526F">
        <w:rPr>
          <w:rFonts w:ascii="Arial" w:hAnsi="Arial" w:cs="Arial"/>
          <w:b/>
          <w:sz w:val="24"/>
          <w:szCs w:val="24"/>
        </w:rPr>
        <w:t>liczonego od daty odbioru końcowego.</w:t>
      </w:r>
      <w:bookmarkStart w:id="5" w:name="_GoBack"/>
      <w:bookmarkEnd w:id="5"/>
    </w:p>
    <w:p w14:paraId="5DF70258" w14:textId="77777777" w:rsidR="007766AC" w:rsidRDefault="007766AC"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sidRPr="00F46012">
        <w:rPr>
          <w:rFonts w:ascii="Arial" w:hAnsi="Arial" w:cs="Arial"/>
          <w:sz w:val="24"/>
          <w:szCs w:val="24"/>
        </w:rPr>
        <w:t xml:space="preserve">W sytuacji gdy wskutek okoliczności, o których mowa w § 10. niniejszej umowy, wystąpi konieczność przedłużenia terminu realizacji zamówienia w stosunku do terminu przedstawionego w ofercie przetargowej,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6821D0EB" w14:textId="77777777" w:rsidR="00E9782E" w:rsidRPr="00F46012" w:rsidRDefault="00E9782E"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Pr>
          <w:rFonts w:ascii="Arial" w:hAnsi="Arial" w:cs="Arial"/>
          <w:sz w:val="24"/>
          <w:szCs w:val="24"/>
        </w:rPr>
        <w:t xml:space="preserve">Wykonawca </w:t>
      </w:r>
      <w:r w:rsidRPr="00F46012">
        <w:rPr>
          <w:rFonts w:ascii="Arial" w:hAnsi="Arial" w:cs="Arial"/>
          <w:sz w:val="24"/>
          <w:szCs w:val="24"/>
        </w:rPr>
        <w:t xml:space="preserve">zobowiązany jest do przedłużenia terminu ważności wniesionego zabezpieczenia należytego wykonania umowy albo – jeśli nie jest to możliwe – do wniesienia nowego zabezpieczenia </w:t>
      </w:r>
      <w:r>
        <w:rPr>
          <w:rFonts w:ascii="Arial" w:hAnsi="Arial" w:cs="Arial"/>
          <w:sz w:val="24"/>
          <w:szCs w:val="24"/>
        </w:rPr>
        <w:t>na okres zwłoki w  wykonaniu przedmiotu umowy</w:t>
      </w:r>
      <w:r w:rsidRPr="00F46012">
        <w:rPr>
          <w:rFonts w:ascii="Arial" w:hAnsi="Arial" w:cs="Arial"/>
          <w:sz w:val="24"/>
          <w:szCs w:val="24"/>
        </w:rPr>
        <w:t>.</w:t>
      </w:r>
    </w:p>
    <w:p w14:paraId="7458B73C" w14:textId="77777777"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 xml:space="preserve">W trakcie realizacji umowy Wykonawca może dokonać zmiany formy zabezpieczenia na jedną lub kilka form, o których mowa w  specyfikacji. Zmiana </w:t>
      </w:r>
      <w:r w:rsidRPr="00F46012">
        <w:rPr>
          <w:rFonts w:ascii="Arial" w:hAnsi="Arial" w:cs="Arial"/>
          <w:sz w:val="24"/>
          <w:szCs w:val="24"/>
        </w:rPr>
        <w:lastRenderedPageBreak/>
        <w:t>formy zabezpieczenia musi być dokonana z zachowaniem ciągłości zabezpieczenia i bez zmiany jego</w:t>
      </w:r>
    </w:p>
    <w:p w14:paraId="0A7A8045" w14:textId="77777777" w:rsidR="001B60FE" w:rsidRDefault="001B60FE"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p>
    <w:p w14:paraId="18979A21"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14</w:t>
      </w:r>
    </w:p>
    <w:p w14:paraId="0B00AD46"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Właściwość sądu </w:t>
      </w:r>
    </w:p>
    <w:p w14:paraId="3403FC45" w14:textId="77777777" w:rsidR="00346A4B"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Ewentualne spory mogące wynikać z wykonania niniejszej umowy Strony poddadzą pod rozstrzygnięcie Sądu właści</w:t>
      </w:r>
      <w:r w:rsidR="00F07FBA">
        <w:rPr>
          <w:rFonts w:ascii="Arial" w:eastAsia="SimSun" w:hAnsi="Arial" w:cs="Arial"/>
          <w:color w:val="000000"/>
          <w:kern w:val="1"/>
          <w:lang w:eastAsia="hi-IN" w:bidi="hi-IN"/>
        </w:rPr>
        <w:t>wego dla siedziby Zamawiającego</w:t>
      </w:r>
    </w:p>
    <w:p w14:paraId="17F1B27E" w14:textId="77777777" w:rsidR="00346A4B" w:rsidRPr="00F46012" w:rsidRDefault="00346A4B" w:rsidP="007766AC">
      <w:pPr>
        <w:suppressAutoHyphens/>
        <w:spacing w:line="288" w:lineRule="auto"/>
        <w:jc w:val="both"/>
        <w:rPr>
          <w:rFonts w:ascii="Arial" w:eastAsia="SimSun" w:hAnsi="Arial" w:cs="Arial"/>
          <w:color w:val="000000"/>
          <w:kern w:val="1"/>
          <w:lang w:eastAsia="hi-IN" w:bidi="hi-IN"/>
        </w:rPr>
      </w:pPr>
    </w:p>
    <w:p w14:paraId="2E5953EE"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§15</w:t>
      </w:r>
    </w:p>
    <w:p w14:paraId="33F5A83B"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Postanowienia końcowe </w:t>
      </w:r>
    </w:p>
    <w:p w14:paraId="72439FF2"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 sprawach nieuregulowanych umową mają zastosowanie odpowiednie przepisy ustawy Prawo zamówień publicznych, ustawy Kodeks cywilny, ustawy Prawo budowlane oraz innych przepisów prawnych właściwych w przedmiocie niniejszej umowy.</w:t>
      </w:r>
    </w:p>
    <w:p w14:paraId="275BEFD1"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Wszelkie zmiany niniejszej umowy wymagają formy pisemnej pod rygorem nie</w:t>
      </w:r>
      <w:r w:rsidR="00E9782E">
        <w:rPr>
          <w:rFonts w:ascii="Arial" w:eastAsia="SimSun" w:hAnsi="Arial" w:cs="Arial"/>
          <w:color w:val="000000"/>
          <w:kern w:val="1"/>
          <w:lang w:eastAsia="hi-IN" w:bidi="hi-IN"/>
        </w:rPr>
        <w:t>ważności, z zachowaniem art. 455</w:t>
      </w:r>
      <w:r w:rsidRPr="00F46012">
        <w:rPr>
          <w:rFonts w:ascii="Arial" w:eastAsia="SimSun" w:hAnsi="Arial" w:cs="Arial"/>
          <w:color w:val="000000"/>
          <w:kern w:val="1"/>
          <w:lang w:eastAsia="hi-IN" w:bidi="hi-IN"/>
        </w:rPr>
        <w:t xml:space="preserve"> ustawy Prawo zamówień publicznych. </w:t>
      </w:r>
    </w:p>
    <w:p w14:paraId="0D0BE3CB"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Umowa została sporządzona w dwóch jednobrzmiących egzemplarzach –po  jednym dla każdej strony</w:t>
      </w:r>
    </w:p>
    <w:p w14:paraId="1C2EA56F" w14:textId="77777777" w:rsidR="007766AC" w:rsidRPr="00F46012" w:rsidRDefault="007766AC" w:rsidP="007766AC">
      <w:pPr>
        <w:numPr>
          <w:ilvl w:val="0"/>
          <w:numId w:val="10"/>
        </w:numPr>
        <w:tabs>
          <w:tab w:val="left" w:pos="851"/>
        </w:tabs>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Wierzytelności, jakie mogą powstać przy realizacji niniejszej umowy u Wykonawcy w stosunku do Zamawiającego, nie mogą być przedmiotem cesji (przelewu, sprzedaży) bez pisemnej zgody Zamawiającego. </w:t>
      </w:r>
    </w:p>
    <w:p w14:paraId="448D6020" w14:textId="77777777" w:rsidR="007766AC" w:rsidRPr="00F46012" w:rsidRDefault="007766AC" w:rsidP="007766AC">
      <w:pPr>
        <w:tabs>
          <w:tab w:val="left" w:pos="851"/>
        </w:tabs>
        <w:suppressAutoHyphens/>
        <w:spacing w:line="288" w:lineRule="auto"/>
        <w:ind w:left="567"/>
        <w:jc w:val="both"/>
        <w:rPr>
          <w:rFonts w:ascii="Arial" w:hAnsi="Arial" w:cs="Arial"/>
          <w:bCs/>
          <w:color w:val="000000"/>
          <w:kern w:val="1"/>
          <w:lang w:eastAsia="hi-IN" w:bidi="hi-IN"/>
        </w:rPr>
      </w:pPr>
    </w:p>
    <w:p w14:paraId="7EAD8C6E"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§16</w:t>
      </w:r>
    </w:p>
    <w:p w14:paraId="62F14BE0"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Wykaz załączników do umowy</w:t>
      </w:r>
    </w:p>
    <w:p w14:paraId="5DF8AA36" w14:textId="77777777" w:rsidR="007766AC" w:rsidRPr="00F46012" w:rsidRDefault="007766AC" w:rsidP="007766AC">
      <w:pPr>
        <w:suppressAutoHyphens/>
        <w:spacing w:line="288" w:lineRule="auto"/>
        <w:ind w:left="113"/>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Integralnymi składnikami niniejszej umowy są następujące załączniki: </w:t>
      </w:r>
    </w:p>
    <w:p w14:paraId="27A6D1A7" w14:textId="77777777" w:rsidR="007766AC" w:rsidRPr="00F46012" w:rsidRDefault="001B60FE" w:rsidP="007766AC">
      <w:pPr>
        <w:numPr>
          <w:ilvl w:val="0"/>
          <w:numId w:val="15"/>
        </w:numPr>
        <w:tabs>
          <w:tab w:val="left" w:pos="709"/>
        </w:tabs>
        <w:suppressAutoHyphens/>
        <w:spacing w:line="288" w:lineRule="auto"/>
        <w:jc w:val="both"/>
        <w:rPr>
          <w:rFonts w:ascii="Arial" w:hAnsi="Arial" w:cs="Arial"/>
          <w:kern w:val="1"/>
          <w:lang w:eastAsia="hi-IN" w:bidi="hi-IN"/>
        </w:rPr>
      </w:pPr>
      <w:r>
        <w:rPr>
          <w:rFonts w:ascii="Arial" w:hAnsi="Arial" w:cs="Arial"/>
          <w:kern w:val="1"/>
          <w:lang w:eastAsia="hi-IN" w:bidi="hi-IN"/>
        </w:rPr>
        <w:t>S</w:t>
      </w:r>
      <w:r w:rsidR="007766AC" w:rsidRPr="00F46012">
        <w:rPr>
          <w:rFonts w:ascii="Arial" w:hAnsi="Arial" w:cs="Arial"/>
          <w:kern w:val="1"/>
          <w:lang w:eastAsia="hi-IN" w:bidi="hi-IN"/>
        </w:rPr>
        <w:t>WZ</w:t>
      </w:r>
    </w:p>
    <w:p w14:paraId="45C5CD0F" w14:textId="77777777"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Oferta wykonawcy</w:t>
      </w:r>
    </w:p>
    <w:p w14:paraId="505886AC" w14:textId="77777777"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 xml:space="preserve">Dokumentacja techniczna </w:t>
      </w:r>
    </w:p>
    <w:p w14:paraId="6F336699" w14:textId="77777777"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14:paraId="21F3EDED" w14:textId="77777777"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14:paraId="25FB57C5"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b/>
          <w:color w:val="000000"/>
          <w:kern w:val="1"/>
          <w:lang w:eastAsia="hi-IN" w:bidi="hi-IN"/>
        </w:rPr>
        <w:t xml:space="preserve">WYKONAWCA :       </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 xml:space="preserve"> ZAMAWIAJĄCY:</w:t>
      </w:r>
    </w:p>
    <w:p w14:paraId="3662DCA9"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09B80CCD"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74CFB9EF"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601CFF22" w14:textId="77777777" w:rsidR="007766AC" w:rsidRPr="00F46012" w:rsidRDefault="007766AC" w:rsidP="007766AC">
      <w:pPr>
        <w:suppressAutoHyphens/>
        <w:spacing w:line="288" w:lineRule="auto"/>
        <w:rPr>
          <w:rFonts w:ascii="Arial" w:hAnsi="Arial" w:cs="Arial"/>
        </w:rPr>
      </w:pPr>
      <w:r w:rsidRPr="00F46012">
        <w:rPr>
          <w:rFonts w:ascii="Arial" w:eastAsia="SimSun" w:hAnsi="Arial" w:cs="Arial"/>
          <w:b/>
          <w:color w:val="000000"/>
          <w:kern w:val="1"/>
          <w:lang w:eastAsia="hi-IN" w:bidi="hi-IN"/>
        </w:rPr>
        <w:t>…………………………….…</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w:t>
      </w:r>
    </w:p>
    <w:p w14:paraId="53749830" w14:textId="77777777" w:rsidR="002D5EB4" w:rsidRPr="00F46012" w:rsidRDefault="002D5EB4" w:rsidP="00862247">
      <w:pPr>
        <w:pStyle w:val="LPpodpis-autor"/>
        <w:ind w:left="5529"/>
        <w:jc w:val="left"/>
        <w:rPr>
          <w:szCs w:val="24"/>
        </w:rPr>
      </w:pPr>
    </w:p>
    <w:sectPr w:rsidR="002D5EB4" w:rsidRPr="00F46012" w:rsidSect="00404738">
      <w:footerReference w:type="even" r:id="rId9"/>
      <w:footerReference w:type="default" r:id="rId10"/>
      <w:footerReference w:type="first" r:id="rId11"/>
      <w:pgSz w:w="11906" w:h="16838"/>
      <w:pgMar w:top="993" w:right="964" w:bottom="1588" w:left="1701" w:header="680"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10F770" w15:done="0"/>
  <w15:commentEx w15:paraId="428CD5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977B5" w16cex:dateUtc="2021-08-19T22:37:00Z"/>
  <w16cex:commentExtensible w16cex:durableId="24C979C7" w16cex:dateUtc="2021-08-19T2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10F770" w16cid:durableId="24C977B5"/>
  <w16cid:commentId w16cid:paraId="428CD503" w16cid:durableId="24C979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7DDD1F" w14:textId="77777777" w:rsidR="002113AD" w:rsidRDefault="002113AD">
      <w:r>
        <w:separator/>
      </w:r>
    </w:p>
  </w:endnote>
  <w:endnote w:type="continuationSeparator" w:id="0">
    <w:p w14:paraId="0B31FAB5" w14:textId="77777777" w:rsidR="002113AD" w:rsidRDefault="00211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Liberation Serif">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3389D" w14:textId="77777777" w:rsidR="00C7404F" w:rsidRDefault="00C7404F" w:rsidP="00320296">
    <w:r>
      <w:fldChar w:fldCharType="begin"/>
    </w:r>
    <w:r>
      <w:instrText xml:space="preserve">PAGE  </w:instrText>
    </w:r>
    <w:r>
      <w:fldChar w:fldCharType="end"/>
    </w:r>
  </w:p>
  <w:p w14:paraId="7D2FE72D" w14:textId="77777777" w:rsidR="00C7404F" w:rsidRDefault="00C7404F"/>
  <w:p w14:paraId="31C4AB33" w14:textId="77777777" w:rsidR="00C7404F" w:rsidRDefault="00C7404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lang w:val="pl-PL"/>
      </w:rPr>
      <w:id w:val="665436013"/>
      <w:docPartObj>
        <w:docPartGallery w:val="Page Numbers (Bottom of Page)"/>
        <w:docPartUnique/>
      </w:docPartObj>
    </w:sdtPr>
    <w:sdtEndPr>
      <w:rPr>
        <w:lang w:val="x-none"/>
      </w:rPr>
    </w:sdtEndPr>
    <w:sdtContent>
      <w:p w14:paraId="55ADBF0C" w14:textId="77777777" w:rsidR="00C7404F" w:rsidRDefault="00C7404F">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pl-PL"/>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3751E6" w:rsidRPr="003751E6">
          <w:rPr>
            <w:rFonts w:asciiTheme="majorHAnsi" w:eastAsiaTheme="majorEastAsia" w:hAnsiTheme="majorHAnsi" w:cstheme="majorBidi"/>
            <w:noProof/>
            <w:sz w:val="28"/>
            <w:szCs w:val="28"/>
            <w:lang w:val="pl-PL"/>
          </w:rPr>
          <w:t>2</w:t>
        </w:r>
        <w:r>
          <w:rPr>
            <w:rFonts w:asciiTheme="majorHAnsi" w:eastAsiaTheme="majorEastAsia" w:hAnsiTheme="majorHAnsi" w:cstheme="majorBidi"/>
            <w:sz w:val="28"/>
            <w:szCs w:val="28"/>
          </w:rPr>
          <w:fldChar w:fldCharType="end"/>
        </w:r>
      </w:p>
    </w:sdtContent>
  </w:sdt>
  <w:p w14:paraId="058701B6" w14:textId="77777777" w:rsidR="00C7404F" w:rsidRPr="00AD65F8" w:rsidRDefault="00C7404F" w:rsidP="0010690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10FDA" w14:textId="77777777" w:rsidR="00C7404F" w:rsidRPr="00807343" w:rsidRDefault="00C7404F" w:rsidP="009A0FFB">
    <w:r>
      <w:rPr>
        <w:lang w:val="en-US"/>
      </w:rPr>
      <w:tab/>
    </w:r>
  </w:p>
  <w:p w14:paraId="2039ED52" w14:textId="77777777" w:rsidR="00C7404F" w:rsidRPr="00FA0DD0" w:rsidRDefault="00C7404F" w:rsidP="00FA0DD0">
    <w:pPr>
      <w:pStyle w:val="LPstopk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81DF5" w14:textId="77777777" w:rsidR="002113AD" w:rsidRDefault="002113AD">
      <w:r>
        <w:separator/>
      </w:r>
    </w:p>
  </w:footnote>
  <w:footnote w:type="continuationSeparator" w:id="0">
    <w:p w14:paraId="3364F9B1" w14:textId="77777777" w:rsidR="002113AD" w:rsidRDefault="002113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i w:val="0"/>
        <w:strike w:val="0"/>
        <w:dstrike w:val="0"/>
        <w:color w:val="00000A"/>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1">
    <w:nsid w:val="00000006"/>
    <w:multiLevelType w:val="multilevel"/>
    <w:tmpl w:val="00000006"/>
    <w:name w:val="WW8Num6"/>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cs="Calibri"/>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2">
    <w:nsid w:val="00000009"/>
    <w:multiLevelType w:val="multilevel"/>
    <w:tmpl w:val="4B741540"/>
    <w:name w:val="WW8Num9"/>
    <w:lvl w:ilvl="0">
      <w:start w:val="1"/>
      <w:numFmt w:val="decimal"/>
      <w:lvlText w:val="%1."/>
      <w:lvlJc w:val="left"/>
      <w:pPr>
        <w:tabs>
          <w:tab w:val="num" w:pos="567"/>
        </w:tabs>
        <w:ind w:left="567" w:hanging="454"/>
      </w:pPr>
      <w:rPr>
        <w:rFonts w:cs="Times New Roman"/>
        <w:b/>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3">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4">
    <w:nsid w:val="0000000C"/>
    <w:multiLevelType w:val="multilevel"/>
    <w:tmpl w:val="CE7E386E"/>
    <w:name w:val="WW8Num12"/>
    <w:lvl w:ilvl="0">
      <w:start w:val="1"/>
      <w:numFmt w:val="decimal"/>
      <w:lvlText w:val="%1."/>
      <w:lvlJc w:val="left"/>
      <w:pPr>
        <w:tabs>
          <w:tab w:val="num" w:pos="567"/>
        </w:tabs>
        <w:ind w:left="567" w:hanging="454"/>
      </w:pPr>
      <w:rPr>
        <w:rFonts w:eastAsia="Times New Roman" w:cs="Times New Roman"/>
        <w:b/>
        <w:i w:val="0"/>
      </w:rPr>
    </w:lvl>
    <w:lvl w:ilvl="1">
      <w:start w:val="1"/>
      <w:numFmt w:val="lowerLetter"/>
      <w:lvlText w:val="%2."/>
      <w:lvlJc w:val="left"/>
      <w:pPr>
        <w:tabs>
          <w:tab w:val="num" w:pos="360"/>
        </w:tabs>
        <w:ind w:left="567" w:hanging="210"/>
      </w:pPr>
      <w:rPr>
        <w:rFonts w:cs="Times New Roman"/>
      </w:rPr>
    </w:lvl>
    <w:lvl w:ilvl="2">
      <w:start w:val="1"/>
      <w:numFmt w:val="lowerRoman"/>
      <w:lvlText w:val="%2.%3."/>
      <w:lvlJc w:val="left"/>
      <w:pPr>
        <w:tabs>
          <w:tab w:val="num" w:pos="360"/>
        </w:tabs>
        <w:ind w:left="567" w:hanging="210"/>
      </w:pPr>
      <w:rPr>
        <w:rFonts w:cs="Times New Roman"/>
      </w:rPr>
    </w:lvl>
    <w:lvl w:ilvl="3">
      <w:start w:val="1"/>
      <w:numFmt w:val="decimal"/>
      <w:lvlText w:val="%2.%3.%4."/>
      <w:lvlJc w:val="left"/>
      <w:pPr>
        <w:tabs>
          <w:tab w:val="num" w:pos="567"/>
        </w:tabs>
        <w:ind w:left="567" w:hanging="454"/>
      </w:pPr>
      <w:rPr>
        <w:rFonts w:cs="Times New Roman"/>
        <w:b/>
      </w:rPr>
    </w:lvl>
    <w:lvl w:ilvl="4">
      <w:start w:val="1"/>
      <w:numFmt w:val="lowerLetter"/>
      <w:lvlText w:val="%2.%3.%4.%5."/>
      <w:lvlJc w:val="left"/>
      <w:pPr>
        <w:tabs>
          <w:tab w:val="num" w:pos="360"/>
        </w:tabs>
        <w:ind w:left="567" w:hanging="210"/>
      </w:pPr>
      <w:rPr>
        <w:rFonts w:cs="Times New Roman"/>
      </w:rPr>
    </w:lvl>
    <w:lvl w:ilvl="5">
      <w:start w:val="1"/>
      <w:numFmt w:val="lowerRoman"/>
      <w:lvlText w:val="%2.%3.%4.%5.%6."/>
      <w:lvlJc w:val="left"/>
      <w:pPr>
        <w:tabs>
          <w:tab w:val="num" w:pos="360"/>
        </w:tabs>
        <w:ind w:left="567" w:hanging="210"/>
      </w:pPr>
      <w:rPr>
        <w:rFonts w:cs="Times New Roman"/>
      </w:rPr>
    </w:lvl>
    <w:lvl w:ilvl="6">
      <w:start w:val="1"/>
      <w:numFmt w:val="decimal"/>
      <w:lvlText w:val="%7."/>
      <w:lvlJc w:val="left"/>
      <w:pPr>
        <w:tabs>
          <w:tab w:val="num" w:pos="567"/>
        </w:tabs>
        <w:ind w:left="567" w:hanging="454"/>
      </w:pPr>
      <w:rPr>
        <w:rFonts w:ascii="Arial" w:eastAsia="SimSun" w:hAnsi="Arial" w:cs="Arial" w:hint="default"/>
        <w:b/>
      </w:rPr>
    </w:lvl>
    <w:lvl w:ilvl="7">
      <w:start w:val="1"/>
      <w:numFmt w:val="lowerLetter"/>
      <w:lvlText w:val="%2.%3.%4.%5.%6.%7.%8."/>
      <w:lvlJc w:val="left"/>
      <w:pPr>
        <w:tabs>
          <w:tab w:val="num" w:pos="360"/>
        </w:tabs>
        <w:ind w:left="567" w:hanging="210"/>
      </w:pPr>
      <w:rPr>
        <w:rFonts w:cs="Times New Roman"/>
      </w:rPr>
    </w:lvl>
    <w:lvl w:ilvl="8">
      <w:start w:val="1"/>
      <w:numFmt w:val="lowerRoman"/>
      <w:lvlText w:val="%2.%3.%4.%5.%6.%7.%8.%9."/>
      <w:lvlJc w:val="left"/>
      <w:pPr>
        <w:tabs>
          <w:tab w:val="num" w:pos="360"/>
        </w:tabs>
        <w:ind w:left="567" w:hanging="210"/>
      </w:pPr>
      <w:rPr>
        <w:rFonts w:cs="Times New Roman"/>
      </w:rPr>
    </w:lvl>
  </w:abstractNum>
  <w:abstractNum w:abstractNumId="5">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nsid w:val="0000000F"/>
    <w:multiLevelType w:val="multilevel"/>
    <w:tmpl w:val="0000000F"/>
    <w:name w:val="WW8Num15"/>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260" w:hanging="360"/>
      </w:pPr>
      <w:rPr>
        <w:rFonts w:cs="Times New Roman"/>
      </w:rPr>
    </w:lvl>
    <w:lvl w:ilvl="2">
      <w:start w:val="1"/>
      <w:numFmt w:val="lowerRoman"/>
      <w:lvlText w:val="%2.%3."/>
      <w:lvlJc w:val="left"/>
      <w:pPr>
        <w:tabs>
          <w:tab w:val="num" w:pos="0"/>
        </w:tabs>
        <w:ind w:left="1980" w:hanging="180"/>
      </w:pPr>
      <w:rPr>
        <w:rFonts w:cs="Times New Roman"/>
      </w:rPr>
    </w:lvl>
    <w:lvl w:ilvl="3">
      <w:start w:val="1"/>
      <w:numFmt w:val="decimal"/>
      <w:lvlText w:val="%2.%3.%4."/>
      <w:lvlJc w:val="left"/>
      <w:pPr>
        <w:tabs>
          <w:tab w:val="num" w:pos="0"/>
        </w:tabs>
        <w:ind w:left="2700" w:hanging="360"/>
      </w:pPr>
      <w:rPr>
        <w:rFonts w:cs="Times New Roman"/>
      </w:rPr>
    </w:lvl>
    <w:lvl w:ilvl="4">
      <w:start w:val="1"/>
      <w:numFmt w:val="lowerLetter"/>
      <w:lvlText w:val="%2.%3.%4.%5."/>
      <w:lvlJc w:val="left"/>
      <w:pPr>
        <w:tabs>
          <w:tab w:val="num" w:pos="0"/>
        </w:tabs>
        <w:ind w:left="3420" w:hanging="360"/>
      </w:pPr>
      <w:rPr>
        <w:rFonts w:cs="Times New Roman"/>
      </w:rPr>
    </w:lvl>
    <w:lvl w:ilvl="5">
      <w:start w:val="1"/>
      <w:numFmt w:val="lowerRoman"/>
      <w:lvlText w:val="%2.%3.%4.%5.%6."/>
      <w:lvlJc w:val="left"/>
      <w:pPr>
        <w:tabs>
          <w:tab w:val="num" w:pos="0"/>
        </w:tabs>
        <w:ind w:left="4140" w:hanging="180"/>
      </w:pPr>
      <w:rPr>
        <w:rFonts w:cs="Times New Roman"/>
      </w:rPr>
    </w:lvl>
    <w:lvl w:ilvl="6">
      <w:start w:val="1"/>
      <w:numFmt w:val="decimal"/>
      <w:lvlText w:val="%2.%3.%4.%5.%6.%7."/>
      <w:lvlJc w:val="left"/>
      <w:pPr>
        <w:tabs>
          <w:tab w:val="num" w:pos="0"/>
        </w:tabs>
        <w:ind w:left="4860" w:hanging="360"/>
      </w:pPr>
      <w:rPr>
        <w:rFonts w:cs="Times New Roman"/>
      </w:rPr>
    </w:lvl>
    <w:lvl w:ilvl="7">
      <w:start w:val="1"/>
      <w:numFmt w:val="lowerLetter"/>
      <w:lvlText w:val="%2.%3.%4.%5.%6.%7.%8."/>
      <w:lvlJc w:val="left"/>
      <w:pPr>
        <w:tabs>
          <w:tab w:val="num" w:pos="0"/>
        </w:tabs>
        <w:ind w:left="5580" w:hanging="360"/>
      </w:pPr>
      <w:rPr>
        <w:rFonts w:cs="Times New Roman"/>
      </w:rPr>
    </w:lvl>
    <w:lvl w:ilvl="8">
      <w:start w:val="1"/>
      <w:numFmt w:val="lowerRoman"/>
      <w:lvlText w:val="%2.%3.%4.%5.%6.%7.%8.%9."/>
      <w:lvlJc w:val="left"/>
      <w:pPr>
        <w:tabs>
          <w:tab w:val="num" w:pos="0"/>
        </w:tabs>
        <w:ind w:left="6300" w:hanging="180"/>
      </w:pPr>
      <w:rPr>
        <w:rFonts w:cs="Times New Roman"/>
      </w:rPr>
    </w:lvl>
  </w:abstractNum>
  <w:abstractNum w:abstractNumId="8">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9">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0">
    <w:nsid w:val="00000016"/>
    <w:multiLevelType w:val="multilevel"/>
    <w:tmpl w:val="688C4BCC"/>
    <w:name w:val="WW8Num22"/>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11">
    <w:nsid w:val="00000017"/>
    <w:multiLevelType w:val="multilevel"/>
    <w:tmpl w:val="00000017"/>
    <w:name w:val="WW8Num23"/>
    <w:lvl w:ilvl="0">
      <w:start w:val="1"/>
      <w:numFmt w:val="decimal"/>
      <w:lvlText w:val="%1."/>
      <w:lvlJc w:val="left"/>
      <w:pPr>
        <w:tabs>
          <w:tab w:val="num" w:pos="360"/>
        </w:tabs>
        <w:ind w:left="36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
    <w:nsid w:val="0000001B"/>
    <w:multiLevelType w:val="multilevel"/>
    <w:tmpl w:val="0000001B"/>
    <w:name w:val="WW8Num27"/>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5">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nsid w:val="00000021"/>
    <w:multiLevelType w:val="multilevel"/>
    <w:tmpl w:val="68F04B0C"/>
    <w:name w:val="WW8Num33"/>
    <w:lvl w:ilvl="0">
      <w:start w:val="1"/>
      <w:numFmt w:val="decimal"/>
      <w:lvlText w:val="%1."/>
      <w:lvlJc w:val="left"/>
      <w:pPr>
        <w:tabs>
          <w:tab w:val="num" w:pos="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nsid w:val="00000029"/>
    <w:multiLevelType w:val="multilevel"/>
    <w:tmpl w:val="00000029"/>
    <w:name w:val="WW8Num41"/>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lef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lef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left"/>
      <w:pPr>
        <w:tabs>
          <w:tab w:val="num" w:pos="0"/>
        </w:tabs>
        <w:ind w:left="7331" w:hanging="180"/>
      </w:pPr>
    </w:lvl>
  </w:abstractNum>
  <w:abstractNum w:abstractNumId="19">
    <w:nsid w:val="01194D9C"/>
    <w:multiLevelType w:val="hybridMultilevel"/>
    <w:tmpl w:val="2146E88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nsid w:val="06B27E14"/>
    <w:multiLevelType w:val="hybridMultilevel"/>
    <w:tmpl w:val="3D6244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2CC47C8"/>
    <w:multiLevelType w:val="hybridMultilevel"/>
    <w:tmpl w:val="43C09122"/>
    <w:lvl w:ilvl="0" w:tplc="596CFCA2">
      <w:start w:val="1"/>
      <w:numFmt w:val="decimal"/>
      <w:lvlText w:val="%1)"/>
      <w:lvlJc w:val="left"/>
      <w:pPr>
        <w:ind w:left="1065" w:hanging="360"/>
      </w:pPr>
      <w:rPr>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nsid w:val="2FD65297"/>
    <w:multiLevelType w:val="hybridMultilevel"/>
    <w:tmpl w:val="7BF4A3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nsid w:val="34862D5F"/>
    <w:multiLevelType w:val="hybridMultilevel"/>
    <w:tmpl w:val="EB96A01E"/>
    <w:lvl w:ilvl="0" w:tplc="087CEE08">
      <w:start w:val="1"/>
      <w:numFmt w:val="decimal"/>
      <w:lvlText w:val="%1)"/>
      <w:lvlJc w:val="left"/>
      <w:pPr>
        <w:ind w:left="786"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nsid w:val="3DD14B44"/>
    <w:multiLevelType w:val="hybridMultilevel"/>
    <w:tmpl w:val="95EE46AE"/>
    <w:lvl w:ilvl="0" w:tplc="504CD55A">
      <w:start w:val="1"/>
      <w:numFmt w:val="decimal"/>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6">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27">
    <w:nsid w:val="466560AC"/>
    <w:multiLevelType w:val="hybridMultilevel"/>
    <w:tmpl w:val="683A0E50"/>
    <w:lvl w:ilvl="0" w:tplc="6C5C93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E43E69"/>
    <w:multiLevelType w:val="hybridMultilevel"/>
    <w:tmpl w:val="5CD6E060"/>
    <w:lvl w:ilvl="0" w:tplc="04150011">
      <w:start w:val="1"/>
      <w:numFmt w:val="decimal"/>
      <w:lvlText w:val="%1)"/>
      <w:lvlJc w:val="left"/>
      <w:pPr>
        <w:ind w:left="720" w:hanging="360"/>
      </w:pPr>
    </w:lvl>
    <w:lvl w:ilvl="1" w:tplc="4F8286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EA1B43"/>
    <w:multiLevelType w:val="hybridMultilevel"/>
    <w:tmpl w:val="FE6C11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2803C55"/>
    <w:multiLevelType w:val="hybridMultilevel"/>
    <w:tmpl w:val="8878F3A8"/>
    <w:lvl w:ilvl="0" w:tplc="1DC69ED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66238E6"/>
    <w:multiLevelType w:val="singleLevel"/>
    <w:tmpl w:val="DA4E7EA0"/>
    <w:lvl w:ilvl="0">
      <w:start w:val="12"/>
      <w:numFmt w:val="decimal"/>
      <w:lvlText w:val="%1."/>
      <w:lvlJc w:val="left"/>
      <w:pPr>
        <w:tabs>
          <w:tab w:val="num" w:pos="0"/>
        </w:tabs>
        <w:ind w:left="360" w:hanging="360"/>
      </w:pPr>
      <w:rPr>
        <w:rFonts w:ascii="Arial" w:hAnsi="Arial" w:cs="Arial" w:hint="default"/>
        <w:b/>
        <w:bCs/>
        <w:sz w:val="24"/>
        <w:szCs w:val="24"/>
      </w:rPr>
    </w:lvl>
  </w:abstractNum>
  <w:abstractNum w:abstractNumId="32">
    <w:nsid w:val="5830019E"/>
    <w:multiLevelType w:val="singleLevel"/>
    <w:tmpl w:val="F3F8241E"/>
    <w:lvl w:ilvl="0">
      <w:start w:val="3"/>
      <w:numFmt w:val="decimal"/>
      <w:lvlText w:val="%1."/>
      <w:legacy w:legacy="1" w:legacySpace="0" w:legacyIndent="360"/>
      <w:lvlJc w:val="left"/>
      <w:rPr>
        <w:rFonts w:ascii="Arial" w:hAnsi="Arial" w:cs="Arial" w:hint="default"/>
        <w:b w:val="0"/>
      </w:rPr>
    </w:lvl>
  </w:abstractNum>
  <w:abstractNum w:abstractNumId="33">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255599"/>
    <w:multiLevelType w:val="hybridMultilevel"/>
    <w:tmpl w:val="379E18C6"/>
    <w:lvl w:ilvl="0" w:tplc="04150017">
      <w:start w:val="1"/>
      <w:numFmt w:val="lowerLetter"/>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5">
    <w:nsid w:val="73F55354"/>
    <w:multiLevelType w:val="hybridMultilevel"/>
    <w:tmpl w:val="2DA47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7"/>
  </w:num>
  <w:num w:numId="21">
    <w:abstractNumId w:val="25"/>
  </w:num>
  <w:num w:numId="22">
    <w:abstractNumId w:val="34"/>
  </w:num>
  <w:num w:numId="23">
    <w:abstractNumId w:val="29"/>
  </w:num>
  <w:num w:numId="24">
    <w:abstractNumId w:val="19"/>
  </w:num>
  <w:num w:numId="25">
    <w:abstractNumId w:val="22"/>
  </w:num>
  <w:num w:numId="26">
    <w:abstractNumId w:val="35"/>
  </w:num>
  <w:num w:numId="27">
    <w:abstractNumId w:val="26"/>
  </w:num>
  <w:num w:numId="28">
    <w:abstractNumId w:val="30"/>
  </w:num>
  <w:num w:numId="29">
    <w:abstractNumId w:val="24"/>
  </w:num>
  <w:num w:numId="30">
    <w:abstractNumId w:val="33"/>
  </w:num>
  <w:num w:numId="31">
    <w:abstractNumId w:val="21"/>
  </w:num>
  <w:num w:numId="32">
    <w:abstractNumId w:val="20"/>
  </w:num>
  <w:num w:numId="33">
    <w:abstractNumId w:val="28"/>
  </w:num>
  <w:num w:numId="34">
    <w:abstractNumId w:val="23"/>
  </w:num>
  <w:num w:numId="35">
    <w:abstractNumId w:val="32"/>
  </w:num>
  <w:num w:numId="36">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Lorenz">
    <w15:presenceInfo w15:providerId="Windows Live" w15:userId="8ef156a40f0c15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1E1"/>
    <w:rsid w:val="0000047F"/>
    <w:rsid w:val="000044E0"/>
    <w:rsid w:val="00007865"/>
    <w:rsid w:val="00021496"/>
    <w:rsid w:val="0002745A"/>
    <w:rsid w:val="00031681"/>
    <w:rsid w:val="000408C1"/>
    <w:rsid w:val="000459FD"/>
    <w:rsid w:val="00067691"/>
    <w:rsid w:val="000723CC"/>
    <w:rsid w:val="00081B3B"/>
    <w:rsid w:val="000C33AC"/>
    <w:rsid w:val="000D3911"/>
    <w:rsid w:val="000D548B"/>
    <w:rsid w:val="000E1DC1"/>
    <w:rsid w:val="000F62DB"/>
    <w:rsid w:val="0010690F"/>
    <w:rsid w:val="0017103A"/>
    <w:rsid w:val="001814A7"/>
    <w:rsid w:val="00190153"/>
    <w:rsid w:val="001B60FE"/>
    <w:rsid w:val="001E373D"/>
    <w:rsid w:val="001E3D79"/>
    <w:rsid w:val="002015DA"/>
    <w:rsid w:val="002113AD"/>
    <w:rsid w:val="002118ED"/>
    <w:rsid w:val="002236C1"/>
    <w:rsid w:val="002351DD"/>
    <w:rsid w:val="0023661A"/>
    <w:rsid w:val="002404E0"/>
    <w:rsid w:val="002448BE"/>
    <w:rsid w:val="00251BCE"/>
    <w:rsid w:val="002658D1"/>
    <w:rsid w:val="00267C53"/>
    <w:rsid w:val="00271145"/>
    <w:rsid w:val="002A0DA4"/>
    <w:rsid w:val="002A3A5F"/>
    <w:rsid w:val="002A7EEE"/>
    <w:rsid w:val="002C1071"/>
    <w:rsid w:val="002C1F69"/>
    <w:rsid w:val="002D5EB4"/>
    <w:rsid w:val="002E2420"/>
    <w:rsid w:val="003154C5"/>
    <w:rsid w:val="00320296"/>
    <w:rsid w:val="00322877"/>
    <w:rsid w:val="003269E6"/>
    <w:rsid w:val="0033263F"/>
    <w:rsid w:val="0034675E"/>
    <w:rsid w:val="00346A4B"/>
    <w:rsid w:val="003652F8"/>
    <w:rsid w:val="003751E6"/>
    <w:rsid w:val="00375BE1"/>
    <w:rsid w:val="00387A56"/>
    <w:rsid w:val="00396617"/>
    <w:rsid w:val="003B1EA3"/>
    <w:rsid w:val="003B5CAD"/>
    <w:rsid w:val="003C1B75"/>
    <w:rsid w:val="003D16C2"/>
    <w:rsid w:val="003E366D"/>
    <w:rsid w:val="003E46F5"/>
    <w:rsid w:val="003F01F2"/>
    <w:rsid w:val="003F13D4"/>
    <w:rsid w:val="00404738"/>
    <w:rsid w:val="00412119"/>
    <w:rsid w:val="00425D50"/>
    <w:rsid w:val="0046053A"/>
    <w:rsid w:val="0046650D"/>
    <w:rsid w:val="0047485B"/>
    <w:rsid w:val="004910DE"/>
    <w:rsid w:val="004C5D2D"/>
    <w:rsid w:val="004C761D"/>
    <w:rsid w:val="004D10C6"/>
    <w:rsid w:val="004E63C9"/>
    <w:rsid w:val="005259B5"/>
    <w:rsid w:val="00535BCE"/>
    <w:rsid w:val="00536D59"/>
    <w:rsid w:val="005443D6"/>
    <w:rsid w:val="00570BBC"/>
    <w:rsid w:val="0057192A"/>
    <w:rsid w:val="00577389"/>
    <w:rsid w:val="005820FC"/>
    <w:rsid w:val="005A165A"/>
    <w:rsid w:val="005B2901"/>
    <w:rsid w:val="005C05FC"/>
    <w:rsid w:val="005C2CB0"/>
    <w:rsid w:val="005D4913"/>
    <w:rsid w:val="005E4A35"/>
    <w:rsid w:val="005E653F"/>
    <w:rsid w:val="005F730D"/>
    <w:rsid w:val="00600315"/>
    <w:rsid w:val="006019F8"/>
    <w:rsid w:val="006112AB"/>
    <w:rsid w:val="00626A82"/>
    <w:rsid w:val="006273BD"/>
    <w:rsid w:val="00630073"/>
    <w:rsid w:val="006360B4"/>
    <w:rsid w:val="00650A3D"/>
    <w:rsid w:val="00652A63"/>
    <w:rsid w:val="00663ADE"/>
    <w:rsid w:val="00665E36"/>
    <w:rsid w:val="00682715"/>
    <w:rsid w:val="006B01E7"/>
    <w:rsid w:val="006C42F6"/>
    <w:rsid w:val="006D2950"/>
    <w:rsid w:val="006D793D"/>
    <w:rsid w:val="006D7E49"/>
    <w:rsid w:val="006E1BA5"/>
    <w:rsid w:val="006E7962"/>
    <w:rsid w:val="006E7B5F"/>
    <w:rsid w:val="006E7C28"/>
    <w:rsid w:val="006F27BB"/>
    <w:rsid w:val="00720981"/>
    <w:rsid w:val="00720E8E"/>
    <w:rsid w:val="00721C72"/>
    <w:rsid w:val="00722176"/>
    <w:rsid w:val="0072580B"/>
    <w:rsid w:val="00725836"/>
    <w:rsid w:val="00731717"/>
    <w:rsid w:val="00742EFB"/>
    <w:rsid w:val="00746227"/>
    <w:rsid w:val="007766AC"/>
    <w:rsid w:val="007916D0"/>
    <w:rsid w:val="00793C6B"/>
    <w:rsid w:val="00793D2A"/>
    <w:rsid w:val="007946D9"/>
    <w:rsid w:val="007A17EE"/>
    <w:rsid w:val="007A517E"/>
    <w:rsid w:val="007D526F"/>
    <w:rsid w:val="007F3395"/>
    <w:rsid w:val="007F442A"/>
    <w:rsid w:val="007F4EB6"/>
    <w:rsid w:val="00801711"/>
    <w:rsid w:val="00827543"/>
    <w:rsid w:val="00834552"/>
    <w:rsid w:val="00843F5D"/>
    <w:rsid w:val="00852400"/>
    <w:rsid w:val="00862247"/>
    <w:rsid w:val="0086291D"/>
    <w:rsid w:val="00873D9D"/>
    <w:rsid w:val="00873FB1"/>
    <w:rsid w:val="0087419D"/>
    <w:rsid w:val="00882247"/>
    <w:rsid w:val="008A7892"/>
    <w:rsid w:val="008B472F"/>
    <w:rsid w:val="008C1624"/>
    <w:rsid w:val="008D273C"/>
    <w:rsid w:val="008D7326"/>
    <w:rsid w:val="008D766D"/>
    <w:rsid w:val="008E621A"/>
    <w:rsid w:val="00904056"/>
    <w:rsid w:val="0090727D"/>
    <w:rsid w:val="00915056"/>
    <w:rsid w:val="00917762"/>
    <w:rsid w:val="00925076"/>
    <w:rsid w:val="00926128"/>
    <w:rsid w:val="009317FD"/>
    <w:rsid w:val="0096642D"/>
    <w:rsid w:val="0097146F"/>
    <w:rsid w:val="00972609"/>
    <w:rsid w:val="00981436"/>
    <w:rsid w:val="00982355"/>
    <w:rsid w:val="00986EA9"/>
    <w:rsid w:val="009A0FFB"/>
    <w:rsid w:val="009B38FC"/>
    <w:rsid w:val="009D1CD6"/>
    <w:rsid w:val="009D45C4"/>
    <w:rsid w:val="009D7961"/>
    <w:rsid w:val="009E1960"/>
    <w:rsid w:val="009E343D"/>
    <w:rsid w:val="009F223B"/>
    <w:rsid w:val="00A044D8"/>
    <w:rsid w:val="00A1364D"/>
    <w:rsid w:val="00A26B6D"/>
    <w:rsid w:val="00A47412"/>
    <w:rsid w:val="00A60B85"/>
    <w:rsid w:val="00A6698D"/>
    <w:rsid w:val="00A96913"/>
    <w:rsid w:val="00A97CD0"/>
    <w:rsid w:val="00AA7247"/>
    <w:rsid w:val="00AB053D"/>
    <w:rsid w:val="00AC59B2"/>
    <w:rsid w:val="00AD1BD8"/>
    <w:rsid w:val="00AD3115"/>
    <w:rsid w:val="00AD7DE0"/>
    <w:rsid w:val="00AF2F3C"/>
    <w:rsid w:val="00B04FE8"/>
    <w:rsid w:val="00B21C50"/>
    <w:rsid w:val="00B23A25"/>
    <w:rsid w:val="00B511F0"/>
    <w:rsid w:val="00B61F08"/>
    <w:rsid w:val="00B70AC0"/>
    <w:rsid w:val="00B7184D"/>
    <w:rsid w:val="00B8686E"/>
    <w:rsid w:val="00B87B40"/>
    <w:rsid w:val="00BA0064"/>
    <w:rsid w:val="00BD6A2C"/>
    <w:rsid w:val="00BE37ED"/>
    <w:rsid w:val="00BF038A"/>
    <w:rsid w:val="00BF70D7"/>
    <w:rsid w:val="00C049B1"/>
    <w:rsid w:val="00C12C7B"/>
    <w:rsid w:val="00C266CC"/>
    <w:rsid w:val="00C26ADF"/>
    <w:rsid w:val="00C26E1A"/>
    <w:rsid w:val="00C27978"/>
    <w:rsid w:val="00C27E11"/>
    <w:rsid w:val="00C45DE4"/>
    <w:rsid w:val="00C4704F"/>
    <w:rsid w:val="00C52DF3"/>
    <w:rsid w:val="00C5738B"/>
    <w:rsid w:val="00C57C13"/>
    <w:rsid w:val="00C64826"/>
    <w:rsid w:val="00C7404F"/>
    <w:rsid w:val="00C9317D"/>
    <w:rsid w:val="00C97C65"/>
    <w:rsid w:val="00CA2940"/>
    <w:rsid w:val="00CA4BF8"/>
    <w:rsid w:val="00CB1E4F"/>
    <w:rsid w:val="00CC0495"/>
    <w:rsid w:val="00CC4163"/>
    <w:rsid w:val="00CC629A"/>
    <w:rsid w:val="00CD5AED"/>
    <w:rsid w:val="00CF1272"/>
    <w:rsid w:val="00D03703"/>
    <w:rsid w:val="00D17334"/>
    <w:rsid w:val="00D23BE2"/>
    <w:rsid w:val="00D361C9"/>
    <w:rsid w:val="00D40456"/>
    <w:rsid w:val="00D43500"/>
    <w:rsid w:val="00D56813"/>
    <w:rsid w:val="00D66E5C"/>
    <w:rsid w:val="00D70076"/>
    <w:rsid w:val="00D84683"/>
    <w:rsid w:val="00D964E2"/>
    <w:rsid w:val="00DB5DBC"/>
    <w:rsid w:val="00DC09AC"/>
    <w:rsid w:val="00DD50D6"/>
    <w:rsid w:val="00DD6800"/>
    <w:rsid w:val="00DD75EA"/>
    <w:rsid w:val="00E0000E"/>
    <w:rsid w:val="00E00304"/>
    <w:rsid w:val="00E026B7"/>
    <w:rsid w:val="00E05EAF"/>
    <w:rsid w:val="00E15E7E"/>
    <w:rsid w:val="00E23236"/>
    <w:rsid w:val="00E30770"/>
    <w:rsid w:val="00E653B0"/>
    <w:rsid w:val="00E74926"/>
    <w:rsid w:val="00E77735"/>
    <w:rsid w:val="00E91502"/>
    <w:rsid w:val="00E94C64"/>
    <w:rsid w:val="00E9782E"/>
    <w:rsid w:val="00EB03F6"/>
    <w:rsid w:val="00EB0BE9"/>
    <w:rsid w:val="00EC0850"/>
    <w:rsid w:val="00EC46FE"/>
    <w:rsid w:val="00ED0479"/>
    <w:rsid w:val="00ED3F77"/>
    <w:rsid w:val="00EE042B"/>
    <w:rsid w:val="00EE07C8"/>
    <w:rsid w:val="00EE151A"/>
    <w:rsid w:val="00EF1124"/>
    <w:rsid w:val="00F07FBA"/>
    <w:rsid w:val="00F204C4"/>
    <w:rsid w:val="00F21B92"/>
    <w:rsid w:val="00F3054E"/>
    <w:rsid w:val="00F30BFC"/>
    <w:rsid w:val="00F42F6B"/>
    <w:rsid w:val="00F46012"/>
    <w:rsid w:val="00F53CDD"/>
    <w:rsid w:val="00F61CEB"/>
    <w:rsid w:val="00F7350A"/>
    <w:rsid w:val="00F751E1"/>
    <w:rsid w:val="00F82F97"/>
    <w:rsid w:val="00F861DE"/>
    <w:rsid w:val="00F91AFC"/>
    <w:rsid w:val="00F91F42"/>
    <w:rsid w:val="00F967DC"/>
    <w:rsid w:val="00FA0DD0"/>
    <w:rsid w:val="00FB12B5"/>
    <w:rsid w:val="00FB561D"/>
    <w:rsid w:val="00FD1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B1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70D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 w:type="paragraph" w:styleId="Zwykytekst">
    <w:name w:val="Plain Text"/>
    <w:basedOn w:val="Normalny"/>
    <w:link w:val="ZwykytekstZnak"/>
    <w:rsid w:val="00600315"/>
    <w:rPr>
      <w:rFonts w:ascii="Courier New" w:hAnsi="Courier New"/>
      <w:sz w:val="20"/>
      <w:szCs w:val="20"/>
      <w:lang w:val="x-none" w:eastAsia="x-none"/>
    </w:rPr>
  </w:style>
  <w:style w:type="character" w:customStyle="1" w:styleId="ZwykytekstZnak">
    <w:name w:val="Zwykły tekst Znak"/>
    <w:basedOn w:val="Domylnaczcionkaakapitu"/>
    <w:link w:val="Zwykytekst"/>
    <w:rsid w:val="00600315"/>
    <w:rPr>
      <w:rFonts w:ascii="Courier New" w:eastAsia="Times New Roman" w:hAnsi="Courier New"/>
      <w:lang w:val="x-none" w:eastAsia="x-none"/>
    </w:rPr>
  </w:style>
  <w:style w:type="character" w:styleId="Odwoaniedokomentarza">
    <w:name w:val="annotation reference"/>
    <w:basedOn w:val="Domylnaczcionkaakapitu"/>
    <w:uiPriority w:val="99"/>
    <w:semiHidden/>
    <w:unhideWhenUsed/>
    <w:rsid w:val="00C266CC"/>
    <w:rPr>
      <w:sz w:val="16"/>
      <w:szCs w:val="16"/>
    </w:rPr>
  </w:style>
  <w:style w:type="paragraph" w:styleId="Tekstkomentarza">
    <w:name w:val="annotation text"/>
    <w:basedOn w:val="Normalny"/>
    <w:link w:val="TekstkomentarzaZnak"/>
    <w:uiPriority w:val="99"/>
    <w:semiHidden/>
    <w:unhideWhenUsed/>
    <w:rsid w:val="00C266CC"/>
    <w:rPr>
      <w:sz w:val="20"/>
      <w:szCs w:val="20"/>
    </w:rPr>
  </w:style>
  <w:style w:type="character" w:customStyle="1" w:styleId="TekstkomentarzaZnak">
    <w:name w:val="Tekst komentarza Znak"/>
    <w:basedOn w:val="Domylnaczcionkaakapitu"/>
    <w:link w:val="Tekstkomentarza"/>
    <w:uiPriority w:val="99"/>
    <w:semiHidden/>
    <w:rsid w:val="00C266C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266CC"/>
    <w:rPr>
      <w:b/>
      <w:bCs/>
    </w:rPr>
  </w:style>
  <w:style w:type="character" w:customStyle="1" w:styleId="TematkomentarzaZnak">
    <w:name w:val="Temat komentarza Znak"/>
    <w:basedOn w:val="TekstkomentarzaZnak"/>
    <w:link w:val="Tematkomentarza"/>
    <w:uiPriority w:val="99"/>
    <w:semiHidden/>
    <w:rsid w:val="00C266CC"/>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70D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 w:type="paragraph" w:styleId="Zwykytekst">
    <w:name w:val="Plain Text"/>
    <w:basedOn w:val="Normalny"/>
    <w:link w:val="ZwykytekstZnak"/>
    <w:rsid w:val="00600315"/>
    <w:rPr>
      <w:rFonts w:ascii="Courier New" w:hAnsi="Courier New"/>
      <w:sz w:val="20"/>
      <w:szCs w:val="20"/>
      <w:lang w:val="x-none" w:eastAsia="x-none"/>
    </w:rPr>
  </w:style>
  <w:style w:type="character" w:customStyle="1" w:styleId="ZwykytekstZnak">
    <w:name w:val="Zwykły tekst Znak"/>
    <w:basedOn w:val="Domylnaczcionkaakapitu"/>
    <w:link w:val="Zwykytekst"/>
    <w:rsid w:val="00600315"/>
    <w:rPr>
      <w:rFonts w:ascii="Courier New" w:eastAsia="Times New Roman" w:hAnsi="Courier New"/>
      <w:lang w:val="x-none" w:eastAsia="x-none"/>
    </w:rPr>
  </w:style>
  <w:style w:type="character" w:styleId="Odwoaniedokomentarza">
    <w:name w:val="annotation reference"/>
    <w:basedOn w:val="Domylnaczcionkaakapitu"/>
    <w:uiPriority w:val="99"/>
    <w:semiHidden/>
    <w:unhideWhenUsed/>
    <w:rsid w:val="00C266CC"/>
    <w:rPr>
      <w:sz w:val="16"/>
      <w:szCs w:val="16"/>
    </w:rPr>
  </w:style>
  <w:style w:type="paragraph" w:styleId="Tekstkomentarza">
    <w:name w:val="annotation text"/>
    <w:basedOn w:val="Normalny"/>
    <w:link w:val="TekstkomentarzaZnak"/>
    <w:uiPriority w:val="99"/>
    <w:semiHidden/>
    <w:unhideWhenUsed/>
    <w:rsid w:val="00C266CC"/>
    <w:rPr>
      <w:sz w:val="20"/>
      <w:szCs w:val="20"/>
    </w:rPr>
  </w:style>
  <w:style w:type="character" w:customStyle="1" w:styleId="TekstkomentarzaZnak">
    <w:name w:val="Tekst komentarza Znak"/>
    <w:basedOn w:val="Domylnaczcionkaakapitu"/>
    <w:link w:val="Tekstkomentarza"/>
    <w:uiPriority w:val="99"/>
    <w:semiHidden/>
    <w:rsid w:val="00C266C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266CC"/>
    <w:rPr>
      <w:b/>
      <w:bCs/>
    </w:rPr>
  </w:style>
  <w:style w:type="character" w:customStyle="1" w:styleId="TematkomentarzaZnak">
    <w:name w:val="Temat komentarza Znak"/>
    <w:basedOn w:val="TekstkomentarzaZnak"/>
    <w:link w:val="Tematkomentarza"/>
    <w:uiPriority w:val="99"/>
    <w:semiHidden/>
    <w:rsid w:val="00C266CC"/>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513526">
      <w:bodyDiv w:val="1"/>
      <w:marLeft w:val="0"/>
      <w:marRight w:val="0"/>
      <w:marTop w:val="0"/>
      <w:marBottom w:val="0"/>
      <w:divBdr>
        <w:top w:val="none" w:sz="0" w:space="0" w:color="auto"/>
        <w:left w:val="none" w:sz="0" w:space="0" w:color="auto"/>
        <w:bottom w:val="none" w:sz="0" w:space="0" w:color="auto"/>
        <w:right w:val="none" w:sz="0" w:space="0" w:color="auto"/>
      </w:divBdr>
    </w:div>
    <w:div w:id="3100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5D0D9-37A1-4A22-BD81-8B61949C7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74</TotalTime>
  <Pages>1</Pages>
  <Words>7544</Words>
  <Characters>45265</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joanna.kabat</dc:creator>
  <cp:lastModifiedBy>Krzysztof Janikowski</cp:lastModifiedBy>
  <cp:revision>6</cp:revision>
  <cp:lastPrinted>2021-03-15T11:30:00Z</cp:lastPrinted>
  <dcterms:created xsi:type="dcterms:W3CDTF">2021-08-19T22:38:00Z</dcterms:created>
  <dcterms:modified xsi:type="dcterms:W3CDTF">2021-08-20T07:43:00Z</dcterms:modified>
</cp:coreProperties>
</file>